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591BA0" w:rsidRDefault="00AA4BFC" w:rsidP="00AA4BFC">
      <w:pPr>
        <w:pStyle w:val="a4"/>
        <w:tabs>
          <w:tab w:val="clear" w:pos="4153"/>
          <w:tab w:val="clear" w:pos="8306"/>
        </w:tabs>
        <w:spacing w:after="60"/>
        <w:rPr>
          <w:rFonts w:cs="David"/>
          <w:b/>
          <w:bCs/>
          <w:rtl/>
        </w:rPr>
      </w:pPr>
      <w:r w:rsidRPr="00591BA0">
        <w:rPr>
          <w:rFonts w:cs="David"/>
          <w:b/>
          <w:bCs/>
          <w:rtl/>
        </w:rPr>
        <w:t xml:space="preserve">בבית הדין הארצי לעבודה </w:t>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t xml:space="preserve">       ע"ע 2514-07-20</w:t>
      </w:r>
    </w:p>
    <w:p w:rsidR="00AA4BFC" w:rsidRPr="00591BA0" w:rsidRDefault="00AA4BFC" w:rsidP="00AA4BFC">
      <w:pPr>
        <w:pStyle w:val="1"/>
        <w:spacing w:after="60"/>
        <w:rPr>
          <w:b/>
          <w:bCs/>
          <w:rtl/>
        </w:rPr>
      </w:pPr>
      <w:r w:rsidRPr="00591BA0">
        <w:rPr>
          <w:b/>
          <w:bCs/>
          <w:rtl/>
        </w:rPr>
        <w:t>בירושלים</w:t>
      </w:r>
    </w:p>
    <w:p w:rsidR="00AA4BFC" w:rsidRPr="00591BA0" w:rsidRDefault="00AA4BFC" w:rsidP="00AA4BFC">
      <w:pPr>
        <w:spacing w:after="60"/>
        <w:rPr>
          <w:rFonts w:cs="David"/>
          <w:u w:val="single"/>
          <w:rtl/>
        </w:rPr>
      </w:pPr>
    </w:p>
    <w:p w:rsidR="00AA4BFC" w:rsidRPr="00591BA0" w:rsidRDefault="00AA4BFC" w:rsidP="00AA4BFC">
      <w:pPr>
        <w:pStyle w:val="40"/>
        <w:spacing w:before="0"/>
        <w:ind w:hanging="1335"/>
        <w:rPr>
          <w:rtl/>
        </w:rPr>
      </w:pPr>
      <w:r w:rsidRPr="00591BA0">
        <w:rPr>
          <w:b/>
          <w:bCs/>
          <w:rtl/>
        </w:rPr>
        <w:t>בעניין:</w:t>
      </w:r>
      <w:r w:rsidRPr="00591BA0">
        <w:rPr>
          <w:b/>
          <w:bCs/>
          <w:rtl/>
        </w:rPr>
        <w:tab/>
      </w:r>
      <w:r w:rsidRPr="00591BA0">
        <w:rPr>
          <w:b/>
          <w:bCs/>
          <w:rtl/>
        </w:rPr>
        <w:tab/>
      </w:r>
      <w:r w:rsidRPr="00591BA0">
        <w:rPr>
          <w:b/>
          <w:bCs/>
          <w:rtl/>
        </w:rPr>
        <w:tab/>
      </w:r>
      <w:r w:rsidRPr="00591BA0">
        <w:rPr>
          <w:b/>
          <w:bCs/>
          <w:rtl/>
        </w:rPr>
        <w:tab/>
        <w:t>שמעון הכסטר</w:t>
      </w:r>
      <w:r w:rsidRPr="00591BA0">
        <w:rPr>
          <w:rtl/>
        </w:rPr>
        <w:t>, ת.ז. 000388587</w:t>
      </w:r>
    </w:p>
    <w:p w:rsidR="00AA4BFC" w:rsidRPr="00591BA0" w:rsidRDefault="00AA4BFC" w:rsidP="00AA4BFC">
      <w:pPr>
        <w:pStyle w:val="40"/>
        <w:spacing w:before="0"/>
        <w:ind w:left="0" w:firstLine="0"/>
        <w:rPr>
          <w:rtl/>
          <w:lang w:eastAsia="en-US"/>
        </w:rPr>
      </w:pPr>
    </w:p>
    <w:p w:rsidR="00AA4BFC" w:rsidRPr="00591BA0" w:rsidRDefault="00AA4BFC" w:rsidP="00AA4BFC">
      <w:pPr>
        <w:pStyle w:val="40"/>
        <w:tabs>
          <w:tab w:val="clear" w:pos="942"/>
        </w:tabs>
        <w:spacing w:before="0"/>
        <w:ind w:left="2160" w:firstLine="0"/>
        <w:rPr>
          <w:rtl/>
          <w:lang w:eastAsia="en-US"/>
        </w:rPr>
      </w:pPr>
      <w:r w:rsidRPr="00591BA0">
        <w:rPr>
          <w:rtl/>
          <w:lang w:eastAsia="en-US"/>
        </w:rPr>
        <w:t xml:space="preserve">ע"י ב"כ עוה"ד </w:t>
      </w:r>
      <w:smartTag w:uri="urn:schemas-microsoft-com:office:smarttags" w:element="PersonName">
        <w:smartTagPr>
          <w:attr w:name="ProductID" w:val="אופיר טל"/>
        </w:smartTagPr>
        <w:r w:rsidRPr="00591BA0">
          <w:rPr>
            <w:rtl/>
            <w:lang w:eastAsia="en-US"/>
          </w:rPr>
          <w:t>אופיר טל</w:t>
        </w:r>
      </w:smartTag>
      <w:r w:rsidRPr="00591BA0">
        <w:rPr>
          <w:rtl/>
          <w:lang w:eastAsia="en-US"/>
        </w:rPr>
        <w:t xml:space="preserve"> ו/או לואיז ספורטס ואח' </w:t>
      </w:r>
    </w:p>
    <w:p w:rsidR="00AA4BFC" w:rsidRPr="00591BA0" w:rsidRDefault="00AA4BFC" w:rsidP="00AA4BFC">
      <w:pPr>
        <w:pStyle w:val="40"/>
        <w:tabs>
          <w:tab w:val="clear" w:pos="942"/>
        </w:tabs>
        <w:spacing w:before="0"/>
        <w:ind w:left="2160" w:firstLine="0"/>
        <w:rPr>
          <w:b/>
          <w:bCs/>
          <w:rtl/>
          <w:lang w:eastAsia="en-US"/>
        </w:rPr>
      </w:pPr>
      <w:r w:rsidRPr="00591BA0">
        <w:rPr>
          <w:b/>
          <w:bCs/>
          <w:rtl/>
          <w:lang w:eastAsia="en-US"/>
        </w:rPr>
        <w:t xml:space="preserve">טל, </w:t>
      </w:r>
      <w:proofErr w:type="spellStart"/>
      <w:r w:rsidRPr="00591BA0">
        <w:rPr>
          <w:b/>
          <w:bCs/>
          <w:rtl/>
          <w:lang w:eastAsia="en-US"/>
        </w:rPr>
        <w:t>קדרי</w:t>
      </w:r>
      <w:proofErr w:type="spellEnd"/>
      <w:r w:rsidRPr="00591BA0">
        <w:rPr>
          <w:b/>
          <w:bCs/>
          <w:rtl/>
          <w:lang w:eastAsia="en-US"/>
        </w:rPr>
        <w:t xml:space="preserve">, שמיר ושות'- עורכי דין </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t>מרח' וושינגטון 4, ירושלים</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r>
      <w:r w:rsidRPr="00591BA0">
        <w:rPr>
          <w:sz w:val="19"/>
          <w:rtl/>
          <w:lang w:eastAsia="en-US"/>
        </w:rPr>
        <w:t>טל. 02-5674000; פקס. 074-713700</w:t>
      </w:r>
      <w:r w:rsidRPr="00591BA0">
        <w:rPr>
          <w:rtl/>
          <w:lang w:eastAsia="en-US"/>
        </w:rPr>
        <w:t>1</w:t>
      </w:r>
      <w:r w:rsidRPr="00591BA0">
        <w:rPr>
          <w:rtl/>
          <w:lang w:eastAsia="en-US"/>
        </w:rPr>
        <w:tab/>
      </w:r>
      <w:r w:rsidRPr="00591BA0">
        <w:rPr>
          <w:rtl/>
          <w:lang w:eastAsia="en-US"/>
        </w:rPr>
        <w:tab/>
      </w:r>
      <w:r w:rsidRPr="00591BA0">
        <w:rPr>
          <w:rtl/>
          <w:lang w:eastAsia="en-US"/>
        </w:rPr>
        <w:tab/>
      </w:r>
    </w:p>
    <w:p w:rsidR="00AA4BFC" w:rsidRPr="00591BA0" w:rsidRDefault="00AA4BFC" w:rsidP="00AA4BFC">
      <w:pPr>
        <w:pStyle w:val="40"/>
        <w:spacing w:before="0"/>
        <w:ind w:left="0" w:firstLine="0"/>
        <w:jc w:val="right"/>
        <w:rPr>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rtl/>
          <w:lang w:eastAsia="en-US"/>
        </w:rPr>
        <w:tab/>
      </w:r>
      <w:r w:rsidRPr="00591BA0">
        <w:rPr>
          <w:rtl/>
          <w:lang w:eastAsia="en-US"/>
        </w:rPr>
        <w:tab/>
        <w:t xml:space="preserve">                  </w:t>
      </w:r>
      <w:r w:rsidRPr="00591BA0">
        <w:rPr>
          <w:b/>
          <w:bCs/>
          <w:u w:val="single"/>
          <w:rtl/>
          <w:lang w:eastAsia="en-US"/>
        </w:rPr>
        <w:t>המערער</w:t>
      </w:r>
    </w:p>
    <w:p w:rsidR="00AA4BFC" w:rsidRPr="00591BA0" w:rsidRDefault="00AA4BFC" w:rsidP="00AA4BFC">
      <w:pPr>
        <w:pStyle w:val="40"/>
        <w:spacing w:before="0"/>
        <w:ind w:left="0" w:firstLine="0"/>
        <w:rPr>
          <w:rtl/>
          <w:lang w:eastAsia="en-US"/>
        </w:rPr>
      </w:pPr>
    </w:p>
    <w:p w:rsidR="00AA4BFC" w:rsidRPr="00591BA0" w:rsidRDefault="00AA4BFC" w:rsidP="00AA4BFC">
      <w:pPr>
        <w:pStyle w:val="40"/>
        <w:spacing w:before="0"/>
        <w:ind w:left="0" w:firstLine="0"/>
        <w:rPr>
          <w:b/>
          <w:bCs/>
          <w:rtl/>
          <w:lang w:eastAsia="en-US"/>
        </w:rPr>
      </w:pPr>
      <w:r w:rsidRPr="00591BA0">
        <w:rPr>
          <w:b/>
          <w:bCs/>
          <w:rtl/>
          <w:lang w:eastAsia="en-US"/>
        </w:rPr>
        <w:tab/>
      </w:r>
      <w:r w:rsidRPr="00591BA0">
        <w:rPr>
          <w:b/>
          <w:bCs/>
          <w:rtl/>
          <w:lang w:eastAsia="en-US"/>
        </w:rPr>
        <w:tab/>
      </w:r>
      <w:r w:rsidRPr="00591BA0">
        <w:rPr>
          <w:b/>
          <w:bCs/>
          <w:rtl/>
          <w:lang w:eastAsia="en-US"/>
        </w:rPr>
        <w:tab/>
        <w:t>- נ  ג  ד –</w:t>
      </w:r>
    </w:p>
    <w:p w:rsidR="00AA4BFC" w:rsidRPr="00591BA0" w:rsidRDefault="00AA4BFC" w:rsidP="00AA4BFC">
      <w:pPr>
        <w:pStyle w:val="40"/>
        <w:spacing w:before="0"/>
        <w:ind w:left="0" w:firstLine="0"/>
        <w:rPr>
          <w:b/>
          <w:bCs/>
          <w:rtl/>
          <w:lang w:eastAsia="en-US"/>
        </w:rPr>
      </w:pPr>
    </w:p>
    <w:p w:rsidR="00AA4BFC" w:rsidRPr="00591BA0" w:rsidRDefault="00AA4BFC" w:rsidP="00AA4BFC">
      <w:pPr>
        <w:pStyle w:val="40"/>
        <w:spacing w:before="0"/>
        <w:ind w:left="0" w:firstLine="0"/>
        <w:rPr>
          <w:rtl/>
          <w:lang w:eastAsia="en-US"/>
        </w:rPr>
      </w:pP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נציבות שירות המדינה </w:t>
      </w: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מדינת ישראל – משרד האוצר </w:t>
      </w:r>
    </w:p>
    <w:p w:rsidR="00AA4BFC" w:rsidRPr="00591BA0" w:rsidRDefault="00AA4BFC" w:rsidP="00AA4BFC">
      <w:pPr>
        <w:pStyle w:val="40"/>
        <w:numPr>
          <w:ilvl w:val="0"/>
          <w:numId w:val="3"/>
        </w:numPr>
        <w:tabs>
          <w:tab w:val="clear" w:pos="942"/>
        </w:tabs>
        <w:spacing w:before="0"/>
      </w:pPr>
      <w:r w:rsidRPr="00591BA0">
        <w:rPr>
          <w:b/>
          <w:bCs/>
          <w:rtl/>
        </w:rPr>
        <w:t xml:space="preserve">הממונה על </w:t>
      </w:r>
      <w:proofErr w:type="spellStart"/>
      <w:r w:rsidRPr="00591BA0">
        <w:rPr>
          <w:b/>
          <w:bCs/>
          <w:rtl/>
        </w:rPr>
        <w:t>הגימלאות</w:t>
      </w:r>
      <w:proofErr w:type="spellEnd"/>
      <w:r w:rsidRPr="00591BA0" w:rsidDel="00173E98">
        <w:rPr>
          <w:rtl/>
        </w:rPr>
        <w:t xml:space="preserve"> </w:t>
      </w:r>
    </w:p>
    <w:p w:rsidR="00AA4BFC" w:rsidRPr="00591BA0" w:rsidRDefault="00AA4BFC" w:rsidP="00AA4BFC">
      <w:pPr>
        <w:pStyle w:val="40"/>
        <w:tabs>
          <w:tab w:val="clear" w:pos="942"/>
        </w:tabs>
        <w:spacing w:before="0"/>
        <w:ind w:left="2250" w:firstLine="0"/>
        <w:rPr>
          <w:b/>
          <w:bCs/>
          <w:rtl/>
        </w:rPr>
      </w:pPr>
    </w:p>
    <w:p w:rsidR="00AA4BFC" w:rsidRPr="00591BA0" w:rsidRDefault="00AA4BFC" w:rsidP="00AA4BFC">
      <w:pPr>
        <w:pStyle w:val="40"/>
        <w:tabs>
          <w:tab w:val="clear" w:pos="942"/>
        </w:tabs>
        <w:spacing w:before="0"/>
        <w:ind w:left="2250" w:firstLine="0"/>
        <w:rPr>
          <w:rtl/>
        </w:rPr>
      </w:pPr>
      <w:r w:rsidRPr="00591BA0">
        <w:rPr>
          <w:rtl/>
        </w:rPr>
        <w:t xml:space="preserve">שלושתם על ידי </w:t>
      </w:r>
      <w:r w:rsidRPr="00591BA0">
        <w:rPr>
          <w:rFonts w:hint="cs"/>
          <w:rtl/>
        </w:rPr>
        <w:t>עו"ד חן אדרי ואח'</w:t>
      </w:r>
    </w:p>
    <w:p w:rsidR="00AA4BFC" w:rsidRPr="00591BA0" w:rsidRDefault="00AA4BFC" w:rsidP="00AA4BFC">
      <w:pPr>
        <w:pStyle w:val="40"/>
        <w:tabs>
          <w:tab w:val="clear" w:pos="942"/>
        </w:tabs>
        <w:spacing w:before="0"/>
        <w:ind w:left="2250" w:firstLine="0"/>
        <w:rPr>
          <w:rtl/>
        </w:rPr>
      </w:pPr>
      <w:r w:rsidRPr="00591BA0">
        <w:rPr>
          <w:rtl/>
        </w:rPr>
        <w:t xml:space="preserve">פרקליטות </w:t>
      </w:r>
      <w:r w:rsidRPr="00591BA0">
        <w:rPr>
          <w:rFonts w:hint="cs"/>
          <w:rtl/>
        </w:rPr>
        <w:t>המדינה</w:t>
      </w:r>
    </w:p>
    <w:p w:rsidR="00AA4BFC" w:rsidRPr="00591BA0" w:rsidRDefault="00AA4BFC" w:rsidP="00AA4BFC">
      <w:pPr>
        <w:pStyle w:val="40"/>
        <w:tabs>
          <w:tab w:val="clear" w:pos="942"/>
        </w:tabs>
        <w:spacing w:before="0"/>
        <w:ind w:left="2250" w:firstLine="0"/>
        <w:rPr>
          <w:rtl/>
        </w:rPr>
      </w:pPr>
      <w:r w:rsidRPr="00591BA0">
        <w:rPr>
          <w:rFonts w:hint="cs"/>
          <w:rtl/>
        </w:rPr>
        <w:t xml:space="preserve">רחוב </w:t>
      </w:r>
      <w:proofErr w:type="spellStart"/>
      <w:r w:rsidRPr="00591BA0">
        <w:rPr>
          <w:rFonts w:hint="cs"/>
          <w:rtl/>
        </w:rPr>
        <w:t>צאלח</w:t>
      </w:r>
      <w:proofErr w:type="spellEnd"/>
      <w:r w:rsidRPr="00591BA0">
        <w:rPr>
          <w:rFonts w:hint="cs"/>
          <w:rtl/>
        </w:rPr>
        <w:t xml:space="preserve"> א-דין</w:t>
      </w:r>
      <w:r w:rsidRPr="00591BA0">
        <w:rPr>
          <w:rtl/>
        </w:rPr>
        <w:t>, ירושלים</w:t>
      </w:r>
    </w:p>
    <w:p w:rsidR="00AA4BFC" w:rsidRPr="00591BA0" w:rsidRDefault="00AA4BFC" w:rsidP="00AA4BFC">
      <w:pPr>
        <w:pStyle w:val="11"/>
        <w:spacing w:line="320" w:lineRule="exact"/>
        <w:ind w:left="476" w:hanging="425"/>
        <w:jc w:val="right"/>
        <w:rPr>
          <w:b/>
          <w:bCs/>
          <w:u w:val="single"/>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b/>
          <w:bCs/>
          <w:u w:val="single"/>
          <w:rtl/>
          <w:lang w:eastAsia="en-US"/>
        </w:rPr>
        <w:t>ה</w:t>
      </w:r>
      <w:r w:rsidR="00FA099A" w:rsidRPr="00591BA0">
        <w:rPr>
          <w:b/>
          <w:bCs/>
          <w:u w:val="single"/>
          <w:rtl/>
          <w:lang w:eastAsia="en-US"/>
        </w:rPr>
        <w:t>מערער</w:t>
      </w:r>
      <w:r w:rsidRPr="00591BA0">
        <w:rPr>
          <w:b/>
          <w:bCs/>
          <w:u w:val="single"/>
          <w:rtl/>
          <w:lang w:eastAsia="en-US"/>
        </w:rPr>
        <w:t>ות</w:t>
      </w:r>
    </w:p>
    <w:p w:rsidR="00AA4BFC" w:rsidRPr="00591BA0" w:rsidRDefault="00AA4BFC" w:rsidP="00AA4BFC">
      <w:pPr>
        <w:pStyle w:val="11"/>
        <w:spacing w:line="320" w:lineRule="exact"/>
        <w:ind w:left="476" w:hanging="425"/>
        <w:jc w:val="right"/>
        <w:rPr>
          <w:b/>
          <w:bCs/>
          <w:u w:val="single"/>
          <w:rtl/>
          <w:lang w:eastAsia="en-US"/>
        </w:rPr>
      </w:pPr>
    </w:p>
    <w:p w:rsidR="001A415A" w:rsidRPr="00591BA0" w:rsidRDefault="001A415A" w:rsidP="00AA4BFC">
      <w:pPr>
        <w:pStyle w:val="11"/>
        <w:spacing w:line="320" w:lineRule="exact"/>
        <w:ind w:left="476" w:hanging="425"/>
        <w:rPr>
          <w:b/>
          <w:bCs/>
          <w:rtl/>
        </w:rPr>
      </w:pPr>
      <w:r w:rsidRPr="00591BA0">
        <w:rPr>
          <w:b/>
          <w:bCs/>
          <w:rtl/>
        </w:rPr>
        <w:tab/>
      </w:r>
      <w:r w:rsidRPr="00591BA0">
        <w:rPr>
          <w:b/>
          <w:bCs/>
          <w:rtl/>
        </w:rPr>
        <w:tab/>
      </w:r>
      <w:r w:rsidRPr="00591BA0">
        <w:rPr>
          <w:b/>
          <w:bCs/>
          <w:rtl/>
        </w:rPr>
        <w:tab/>
      </w:r>
    </w:p>
    <w:p w:rsidR="009B48BB" w:rsidRPr="00591BA0" w:rsidRDefault="0071188D" w:rsidP="001A61CD">
      <w:pPr>
        <w:pStyle w:val="11"/>
        <w:spacing w:after="120" w:line="360" w:lineRule="auto"/>
        <w:ind w:left="720" w:hanging="669"/>
        <w:jc w:val="center"/>
        <w:rPr>
          <w:b/>
          <w:bCs/>
          <w:sz w:val="36"/>
          <w:szCs w:val="36"/>
          <w:u w:val="single"/>
          <w:rtl/>
        </w:rPr>
      </w:pPr>
      <w:bookmarkStart w:id="0" w:name="_GoBack"/>
      <w:r>
        <w:rPr>
          <w:rFonts w:hint="cs"/>
          <w:b/>
          <w:bCs/>
          <w:sz w:val="36"/>
          <w:szCs w:val="36"/>
          <w:u w:val="single"/>
          <w:rtl/>
        </w:rPr>
        <w:t xml:space="preserve">תשובת המערער </w:t>
      </w:r>
      <w:r w:rsidR="001A61CD">
        <w:rPr>
          <w:rFonts w:hint="cs"/>
          <w:b/>
          <w:bCs/>
          <w:sz w:val="36"/>
          <w:szCs w:val="36"/>
          <w:u w:val="single"/>
          <w:rtl/>
        </w:rPr>
        <w:t>לבקשה מטעם המדינה</w:t>
      </w:r>
    </w:p>
    <w:p w:rsidR="005B0AA3" w:rsidRPr="00591BA0" w:rsidRDefault="001A61CD" w:rsidP="005F2C3E">
      <w:pPr>
        <w:pStyle w:val="a4"/>
        <w:spacing w:after="200" w:line="360" w:lineRule="auto"/>
        <w:jc w:val="both"/>
        <w:rPr>
          <w:rFonts w:cs="David"/>
          <w:rtl/>
        </w:rPr>
      </w:pPr>
      <w:r>
        <w:rPr>
          <w:rFonts w:cs="David" w:hint="cs"/>
          <w:rtl/>
        </w:rPr>
        <w:t>בהמשך לבקשה מ</w:t>
      </w:r>
      <w:r w:rsidR="005F2C3E">
        <w:rPr>
          <w:rFonts w:cs="David" w:hint="cs"/>
          <w:rtl/>
        </w:rPr>
        <w:t>טעם המדינה, ו</w:t>
      </w:r>
      <w:r w:rsidR="005B0AA3" w:rsidRPr="00591BA0">
        <w:rPr>
          <w:rFonts w:cs="David"/>
          <w:rtl/>
        </w:rPr>
        <w:t>להחלטת בית הדין הנכבד</w:t>
      </w:r>
      <w:r w:rsidR="005F2C3E">
        <w:rPr>
          <w:rFonts w:cs="David" w:hint="cs"/>
          <w:rtl/>
        </w:rPr>
        <w:t xml:space="preserve"> מיום 11.01.2021</w:t>
      </w:r>
      <w:r w:rsidR="00451BF7">
        <w:rPr>
          <w:rFonts w:cs="David" w:hint="cs"/>
          <w:rtl/>
        </w:rPr>
        <w:t xml:space="preserve"> המתייחסות למכתבו של סגן נציב השירות מיום 21.8.2012</w:t>
      </w:r>
      <w:r w:rsidR="005B0AA3" w:rsidRPr="00591BA0">
        <w:rPr>
          <w:rFonts w:cs="David"/>
          <w:rtl/>
        </w:rPr>
        <w:t xml:space="preserve">, המערער </w:t>
      </w:r>
      <w:r w:rsidR="005F2C3E">
        <w:rPr>
          <w:rFonts w:cs="David" w:hint="cs"/>
          <w:rtl/>
        </w:rPr>
        <w:t>מבקש להגיב בקצרה לבקשה, כמפורט להלן:</w:t>
      </w:r>
      <w:r w:rsidR="005B0AA3" w:rsidRPr="00591BA0">
        <w:rPr>
          <w:rFonts w:cs="David" w:hint="cs"/>
          <w:rtl/>
        </w:rPr>
        <w:t xml:space="preserve"> </w:t>
      </w:r>
    </w:p>
    <w:p w:rsidR="00DB422F" w:rsidRDefault="00DB422F" w:rsidP="00DB422F">
      <w:pPr>
        <w:numPr>
          <w:ilvl w:val="0"/>
          <w:numId w:val="1"/>
        </w:numPr>
        <w:tabs>
          <w:tab w:val="left" w:pos="566"/>
        </w:tabs>
        <w:spacing w:after="200" w:line="360" w:lineRule="auto"/>
        <w:ind w:left="566" w:hanging="540"/>
        <w:jc w:val="both"/>
        <w:rPr>
          <w:rFonts w:cs="David"/>
        </w:rPr>
      </w:pPr>
      <w:r w:rsidRPr="008D1D16">
        <w:rPr>
          <w:rFonts w:cs="David" w:hint="eastAsia"/>
          <w:u w:val="single"/>
          <w:rtl/>
        </w:rPr>
        <w:t>ביחס</w:t>
      </w:r>
      <w:r w:rsidRPr="008D1D16">
        <w:rPr>
          <w:rFonts w:cs="David"/>
          <w:u w:val="single"/>
          <w:rtl/>
        </w:rPr>
        <w:t xml:space="preserve"> </w:t>
      </w:r>
      <w:r w:rsidRPr="008D1D16">
        <w:rPr>
          <w:rFonts w:cs="David" w:hint="eastAsia"/>
          <w:u w:val="single"/>
          <w:rtl/>
        </w:rPr>
        <w:t>למכתבו</w:t>
      </w:r>
      <w:r w:rsidRPr="008D1D16">
        <w:rPr>
          <w:rFonts w:cs="David"/>
          <w:u w:val="single"/>
          <w:rtl/>
        </w:rPr>
        <w:t xml:space="preserve"> </w:t>
      </w:r>
      <w:r w:rsidRPr="008D1D16">
        <w:rPr>
          <w:rFonts w:cs="David" w:hint="eastAsia"/>
          <w:u w:val="single"/>
          <w:rtl/>
        </w:rPr>
        <w:t>של</w:t>
      </w:r>
      <w:r w:rsidRPr="008D1D16">
        <w:rPr>
          <w:rFonts w:cs="David"/>
          <w:u w:val="single"/>
          <w:rtl/>
        </w:rPr>
        <w:t xml:space="preserve"> </w:t>
      </w:r>
      <w:r w:rsidRPr="008D1D16">
        <w:rPr>
          <w:rFonts w:cs="David" w:hint="eastAsia"/>
          <w:u w:val="single"/>
          <w:rtl/>
        </w:rPr>
        <w:t>סגן</w:t>
      </w:r>
      <w:r w:rsidRPr="008D1D16">
        <w:rPr>
          <w:rFonts w:cs="David"/>
          <w:u w:val="single"/>
          <w:rtl/>
        </w:rPr>
        <w:t xml:space="preserve"> </w:t>
      </w:r>
      <w:r w:rsidRPr="008D1D16">
        <w:rPr>
          <w:rFonts w:cs="David" w:hint="eastAsia"/>
          <w:u w:val="single"/>
          <w:rtl/>
        </w:rPr>
        <w:t>נציב</w:t>
      </w:r>
      <w:r w:rsidRPr="008D1D16">
        <w:rPr>
          <w:rFonts w:cs="David"/>
          <w:u w:val="single"/>
          <w:rtl/>
        </w:rPr>
        <w:t xml:space="preserve"> </w:t>
      </w:r>
      <w:r w:rsidRPr="008D1D16">
        <w:rPr>
          <w:rFonts w:cs="David" w:hint="eastAsia"/>
          <w:u w:val="single"/>
          <w:rtl/>
        </w:rPr>
        <w:t>השירות</w:t>
      </w:r>
      <w:r w:rsidRPr="008D1D16">
        <w:rPr>
          <w:rFonts w:cs="David"/>
          <w:u w:val="single"/>
          <w:rtl/>
        </w:rPr>
        <w:t xml:space="preserve"> </w:t>
      </w:r>
      <w:r w:rsidRPr="008D1D16">
        <w:rPr>
          <w:rFonts w:cs="David" w:hint="eastAsia"/>
          <w:u w:val="single"/>
          <w:rtl/>
        </w:rPr>
        <w:t>מיום</w:t>
      </w:r>
      <w:r w:rsidRPr="008D1D16">
        <w:rPr>
          <w:rFonts w:cs="David"/>
          <w:u w:val="single"/>
          <w:rtl/>
        </w:rPr>
        <w:t xml:space="preserve"> 21.8.2012</w:t>
      </w:r>
      <w:r>
        <w:rPr>
          <w:rFonts w:cs="David" w:hint="cs"/>
          <w:rtl/>
        </w:rPr>
        <w:t xml:space="preserve"> </w:t>
      </w:r>
      <w:r>
        <w:rPr>
          <w:rFonts w:cs="David"/>
          <w:rtl/>
        </w:rPr>
        <w:t>–</w:t>
      </w:r>
      <w:r>
        <w:rPr>
          <w:rFonts w:cs="David" w:hint="cs"/>
          <w:rtl/>
        </w:rPr>
        <w:t xml:space="preserve"> </w:t>
      </w:r>
    </w:p>
    <w:p w:rsidR="00C4370C" w:rsidRDefault="00282EBB" w:rsidP="008D1D16">
      <w:pPr>
        <w:numPr>
          <w:ilvl w:val="1"/>
          <w:numId w:val="1"/>
        </w:numPr>
        <w:tabs>
          <w:tab w:val="clear" w:pos="792"/>
          <w:tab w:val="left" w:pos="1124"/>
        </w:tabs>
        <w:spacing w:after="200" w:line="360" w:lineRule="auto"/>
        <w:ind w:left="1124" w:hanging="540"/>
        <w:jc w:val="both"/>
        <w:rPr>
          <w:ins w:id="1" w:author="Ofir Tal" w:date="2021-01-19T16:39:00Z"/>
          <w:rFonts w:cs="David"/>
        </w:rPr>
      </w:pPr>
      <w:r>
        <w:rPr>
          <w:rFonts w:cs="David" w:hint="cs"/>
          <w:rtl/>
        </w:rPr>
        <w:t xml:space="preserve">ראשית נבקש להבהיר כי על פניו, ובכל הזהירות, </w:t>
      </w:r>
      <w:r w:rsidRPr="008D1D16">
        <w:rPr>
          <w:rFonts w:cs="David" w:hint="eastAsia"/>
          <w:b/>
          <w:bCs/>
          <w:rtl/>
        </w:rPr>
        <w:t>מכתבו</w:t>
      </w:r>
      <w:r w:rsidRPr="008D1D16">
        <w:rPr>
          <w:rFonts w:cs="David"/>
          <w:b/>
          <w:bCs/>
          <w:rtl/>
        </w:rPr>
        <w:t xml:space="preserve"> </w:t>
      </w:r>
      <w:r w:rsidRPr="008D1D16">
        <w:rPr>
          <w:rFonts w:cs="David" w:hint="eastAsia"/>
          <w:b/>
          <w:bCs/>
          <w:rtl/>
        </w:rPr>
        <w:t>של</w:t>
      </w:r>
      <w:r w:rsidRPr="008D1D16">
        <w:rPr>
          <w:rFonts w:cs="David"/>
          <w:b/>
          <w:bCs/>
          <w:rtl/>
        </w:rPr>
        <w:t xml:space="preserve"> </w:t>
      </w:r>
      <w:r w:rsidRPr="008D1D16">
        <w:rPr>
          <w:rFonts w:cs="David" w:hint="eastAsia"/>
          <w:b/>
          <w:bCs/>
          <w:rtl/>
        </w:rPr>
        <w:t>סגן</w:t>
      </w:r>
      <w:r w:rsidRPr="008D1D16">
        <w:rPr>
          <w:rFonts w:cs="David"/>
          <w:b/>
          <w:bCs/>
          <w:rtl/>
        </w:rPr>
        <w:t xml:space="preserve"> </w:t>
      </w:r>
      <w:r w:rsidRPr="008D1D16">
        <w:rPr>
          <w:rFonts w:cs="David" w:hint="eastAsia"/>
          <w:b/>
          <w:bCs/>
          <w:rtl/>
        </w:rPr>
        <w:t>נציב</w:t>
      </w:r>
      <w:r w:rsidRPr="008D1D16">
        <w:rPr>
          <w:rFonts w:cs="David"/>
          <w:b/>
          <w:bCs/>
          <w:rtl/>
        </w:rPr>
        <w:t xml:space="preserve"> </w:t>
      </w:r>
      <w:r w:rsidRPr="008D1D16">
        <w:rPr>
          <w:rFonts w:cs="David" w:hint="eastAsia"/>
          <w:b/>
          <w:bCs/>
          <w:rtl/>
        </w:rPr>
        <w:t>השירות</w:t>
      </w:r>
      <w:r w:rsidRPr="008D1D16">
        <w:rPr>
          <w:rFonts w:cs="David"/>
          <w:b/>
          <w:bCs/>
          <w:rtl/>
        </w:rPr>
        <w:t xml:space="preserve"> </w:t>
      </w:r>
      <w:r w:rsidRPr="008D1D16">
        <w:rPr>
          <w:rFonts w:cs="David" w:hint="eastAsia"/>
          <w:b/>
          <w:bCs/>
          <w:rtl/>
        </w:rPr>
        <w:t>נשלח</w:t>
      </w:r>
      <w:r w:rsidRPr="008D1D16">
        <w:rPr>
          <w:rFonts w:cs="David"/>
          <w:b/>
          <w:bCs/>
          <w:rtl/>
        </w:rPr>
        <w:t xml:space="preserve"> </w:t>
      </w:r>
      <w:del w:id="2" w:author="Ofir Tal" w:date="2021-01-19T16:27:00Z">
        <w:r w:rsidRPr="008D1D16" w:rsidDel="008D1D16">
          <w:rPr>
            <w:rFonts w:cs="David"/>
            <w:b/>
            <w:bCs/>
            <w:rtl/>
          </w:rPr>
          <w:delText>למשרד האוצר</w:delText>
        </w:r>
      </w:del>
      <w:proofErr w:type="spellStart"/>
      <w:ins w:id="3" w:author="Ofir Tal" w:date="2021-01-19T16:32:00Z">
        <w:r w:rsidR="008D1D16">
          <w:rPr>
            <w:rFonts w:cs="David" w:hint="cs"/>
            <w:b/>
            <w:bCs/>
            <w:rtl/>
          </w:rPr>
          <w:t>למינהל</w:t>
        </w:r>
      </w:ins>
      <w:proofErr w:type="spellEnd"/>
      <w:ins w:id="4" w:author="Ofir Tal" w:date="2021-01-19T16:27:00Z">
        <w:r w:rsidR="008D1D16">
          <w:rPr>
            <w:rFonts w:cs="David" w:hint="cs"/>
            <w:b/>
            <w:bCs/>
            <w:rtl/>
          </w:rPr>
          <w:t xml:space="preserve"> </w:t>
        </w:r>
        <w:proofErr w:type="spellStart"/>
        <w:r w:rsidR="008D1D16">
          <w:rPr>
            <w:rFonts w:cs="David" w:hint="cs"/>
            <w:b/>
            <w:bCs/>
            <w:rtl/>
          </w:rPr>
          <w:t>הגימלאות</w:t>
        </w:r>
      </w:ins>
      <w:proofErr w:type="spellEnd"/>
      <w:r w:rsidRPr="008D1D16">
        <w:rPr>
          <w:rFonts w:cs="David"/>
          <w:b/>
          <w:bCs/>
          <w:rtl/>
        </w:rPr>
        <w:t xml:space="preserve"> רק בדצמבר 2012, כפי שעולה </w:t>
      </w:r>
      <w:r w:rsidR="00741204" w:rsidRPr="008D1D16">
        <w:rPr>
          <w:rFonts w:cs="David" w:hint="eastAsia"/>
          <w:b/>
          <w:bCs/>
          <w:rtl/>
        </w:rPr>
        <w:t>בבירור</w:t>
      </w:r>
      <w:r w:rsidR="00741204" w:rsidRPr="008D1D16">
        <w:rPr>
          <w:rFonts w:cs="David"/>
          <w:b/>
          <w:bCs/>
          <w:rtl/>
        </w:rPr>
        <w:t xml:space="preserve"> </w:t>
      </w:r>
      <w:r w:rsidRPr="008D1D16">
        <w:rPr>
          <w:rFonts w:cs="David" w:hint="eastAsia"/>
          <w:b/>
          <w:bCs/>
          <w:rtl/>
        </w:rPr>
        <w:t>מאישור</w:t>
      </w:r>
      <w:r w:rsidRPr="008D1D16">
        <w:rPr>
          <w:rFonts w:cs="David"/>
          <w:b/>
          <w:bCs/>
          <w:rtl/>
        </w:rPr>
        <w:t xml:space="preserve"> </w:t>
      </w:r>
      <w:r w:rsidRPr="008D1D16">
        <w:rPr>
          <w:rFonts w:cs="David" w:hint="eastAsia"/>
          <w:b/>
          <w:bCs/>
          <w:rtl/>
        </w:rPr>
        <w:t>הפקסימיליה</w:t>
      </w:r>
      <w:r>
        <w:rPr>
          <w:rFonts w:cs="David" w:hint="cs"/>
          <w:rtl/>
        </w:rPr>
        <w:t xml:space="preserve"> (מופיע בחלק העליון של הדף, מצד שמאל). </w:t>
      </w:r>
    </w:p>
    <w:p w:rsidR="00DB422F" w:rsidRDefault="008D1D16" w:rsidP="000576AF">
      <w:pPr>
        <w:tabs>
          <w:tab w:val="left" w:pos="1124"/>
        </w:tabs>
        <w:spacing w:after="200" w:line="360" w:lineRule="auto"/>
        <w:ind w:left="1124"/>
        <w:jc w:val="both"/>
        <w:rPr>
          <w:rFonts w:cs="David"/>
        </w:rPr>
        <w:pPrChange w:id="5" w:author="Shimon" w:date="2021-01-19T17:05:00Z">
          <w:pPr>
            <w:numPr>
              <w:ilvl w:val="1"/>
              <w:numId w:val="1"/>
            </w:numPr>
            <w:tabs>
              <w:tab w:val="num" w:pos="792"/>
              <w:tab w:val="left" w:pos="1124"/>
            </w:tabs>
            <w:spacing w:after="200" w:line="360" w:lineRule="auto"/>
            <w:ind w:left="792" w:hanging="432"/>
            <w:jc w:val="both"/>
          </w:pPr>
        </w:pPrChange>
      </w:pPr>
      <w:ins w:id="6" w:author="Ofir Tal" w:date="2021-01-19T16:28:00Z">
        <w:r>
          <w:rPr>
            <w:rFonts w:cs="David" w:hint="cs"/>
            <w:rtl/>
          </w:rPr>
          <w:t>נדגיש כי</w:t>
        </w:r>
        <w:del w:id="7" w:author="Shimon" w:date="2021-01-19T17:03:00Z">
          <w:r w:rsidDel="000576AF">
            <w:rPr>
              <w:rFonts w:cs="David" w:hint="cs"/>
              <w:rtl/>
            </w:rPr>
            <w:delText xml:space="preserve"> </w:delText>
          </w:r>
        </w:del>
      </w:ins>
      <w:ins w:id="8" w:author="Shimon" w:date="2021-01-19T17:03:00Z">
        <w:r w:rsidR="000576AF">
          <w:rPr>
            <w:rFonts w:cs="David" w:hint="cs"/>
            <w:b/>
            <w:bCs/>
            <w:rtl/>
          </w:rPr>
          <w:t xml:space="preserve"> </w:t>
        </w:r>
      </w:ins>
      <w:ins w:id="9" w:author="Ofir Tal" w:date="2021-01-19T16:27:00Z">
        <w:r>
          <w:rPr>
            <w:rFonts w:cs="David" w:hint="cs"/>
            <w:b/>
            <w:bCs/>
            <w:rtl/>
          </w:rPr>
          <w:t>המ</w:t>
        </w:r>
      </w:ins>
      <w:ins w:id="10" w:author="Ofir Tal" w:date="2021-01-19T16:28:00Z">
        <w:r>
          <w:rPr>
            <w:rFonts w:cs="David" w:hint="cs"/>
            <w:b/>
            <w:bCs/>
            <w:rtl/>
          </w:rPr>
          <w:t>כתב</w:t>
        </w:r>
      </w:ins>
      <w:ins w:id="11" w:author="Ofir Tal" w:date="2021-01-19T16:27:00Z">
        <w:r>
          <w:rPr>
            <w:rFonts w:cs="David" w:hint="cs"/>
            <w:b/>
            <w:bCs/>
            <w:rtl/>
          </w:rPr>
          <w:t xml:space="preserve"> לא נשלח </w:t>
        </w:r>
      </w:ins>
      <w:ins w:id="12" w:author="Ofir Tal" w:date="2021-01-19T16:28:00Z">
        <w:r>
          <w:rPr>
            <w:rFonts w:cs="David" w:hint="cs"/>
            <w:b/>
            <w:bCs/>
            <w:rtl/>
          </w:rPr>
          <w:t xml:space="preserve">ישירות </w:t>
        </w:r>
      </w:ins>
      <w:ins w:id="13" w:author="Ofir Tal" w:date="2021-01-19T16:27:00Z">
        <w:r>
          <w:rPr>
            <w:rFonts w:cs="David" w:hint="cs"/>
            <w:b/>
            <w:bCs/>
            <w:rtl/>
          </w:rPr>
          <w:t xml:space="preserve">למערער </w:t>
        </w:r>
      </w:ins>
      <w:ins w:id="14" w:author="Ofir Tal" w:date="2021-01-19T16:29:00Z">
        <w:r>
          <w:rPr>
            <w:rFonts w:cs="David" w:hint="cs"/>
            <w:b/>
            <w:bCs/>
            <w:rtl/>
          </w:rPr>
          <w:t xml:space="preserve">והוא גילה עליו במקרה </w:t>
        </w:r>
        <w:r w:rsidRPr="000576AF">
          <w:rPr>
            <w:rFonts w:cs="David" w:hint="cs"/>
            <w:b/>
            <w:bCs/>
            <w:highlight w:val="green"/>
            <w:rtl/>
            <w:rPrChange w:id="15" w:author="Shimon" w:date="2021-01-19T17:06:00Z">
              <w:rPr>
                <w:rFonts w:cs="David" w:hint="cs"/>
                <w:b/>
                <w:bCs/>
                <w:rtl/>
              </w:rPr>
            </w:rPrChange>
          </w:rPr>
          <w:t>ב</w:t>
        </w:r>
      </w:ins>
      <w:ins w:id="16" w:author="Shimon" w:date="2021-01-19T17:05:00Z">
        <w:r w:rsidR="000576AF" w:rsidRPr="000576AF">
          <w:rPr>
            <w:rFonts w:cs="David" w:hint="cs"/>
            <w:b/>
            <w:bCs/>
            <w:highlight w:val="green"/>
            <w:rtl/>
            <w:rPrChange w:id="17" w:author="Shimon" w:date="2021-01-19T17:06:00Z">
              <w:rPr>
                <w:rFonts w:cs="David" w:hint="cs"/>
                <w:b/>
                <w:bCs/>
                <w:rtl/>
              </w:rPr>
            </w:rPrChange>
          </w:rPr>
          <w:t>מהלך</w:t>
        </w:r>
        <w:r w:rsidR="000576AF">
          <w:rPr>
            <w:rFonts w:cs="David" w:hint="cs"/>
            <w:b/>
            <w:bCs/>
            <w:rtl/>
          </w:rPr>
          <w:t xml:space="preserve"> </w:t>
        </w:r>
      </w:ins>
      <w:ins w:id="18" w:author="Ofir Tal" w:date="2021-01-19T16:29:00Z">
        <w:r>
          <w:rPr>
            <w:rFonts w:cs="David" w:hint="cs"/>
            <w:b/>
            <w:bCs/>
            <w:rtl/>
          </w:rPr>
          <w:t xml:space="preserve">שיחה עם </w:t>
        </w:r>
      </w:ins>
      <w:ins w:id="19" w:author="Ofir Tal" w:date="2021-01-19T16:33:00Z">
        <w:del w:id="20" w:author="Shimon" w:date="2021-01-19T17:05:00Z">
          <w:r w:rsidRPr="000576AF" w:rsidDel="000576AF">
            <w:rPr>
              <w:rFonts w:cs="David" w:hint="cs"/>
              <w:b/>
              <w:bCs/>
              <w:highlight w:val="green"/>
              <w:rtl/>
              <w:rPrChange w:id="21" w:author="Shimon" w:date="2021-01-19T17:05:00Z">
                <w:rPr>
                  <w:rFonts w:cs="David" w:hint="cs"/>
                  <w:b/>
                  <w:bCs/>
                  <w:rtl/>
                </w:rPr>
              </w:rPrChange>
            </w:rPr>
            <w:delText>נציגת</w:delText>
          </w:r>
        </w:del>
      </w:ins>
      <w:ins w:id="22" w:author="Shimon" w:date="2021-01-19T17:05:00Z">
        <w:r w:rsidR="000576AF" w:rsidRPr="000576AF">
          <w:rPr>
            <w:rFonts w:cs="David" w:hint="cs"/>
            <w:b/>
            <w:bCs/>
            <w:highlight w:val="green"/>
            <w:rtl/>
            <w:rPrChange w:id="23" w:author="Shimon" w:date="2021-01-19T17:05:00Z">
              <w:rPr>
                <w:rFonts w:cs="David" w:hint="cs"/>
                <w:b/>
                <w:bCs/>
                <w:rtl/>
              </w:rPr>
            </w:rPrChange>
          </w:rPr>
          <w:t>הממונה על</w:t>
        </w:r>
      </w:ins>
      <w:ins w:id="24" w:author="Ofir Tal" w:date="2021-01-19T16:33:00Z">
        <w:del w:id="25" w:author="Shimon" w:date="2021-01-19T17:05:00Z">
          <w:r w:rsidRPr="000576AF" w:rsidDel="000576AF">
            <w:rPr>
              <w:rFonts w:cs="David" w:hint="cs"/>
              <w:b/>
              <w:bCs/>
              <w:highlight w:val="green"/>
              <w:rtl/>
              <w:rPrChange w:id="26" w:author="Shimon" w:date="2021-01-19T17:05:00Z">
                <w:rPr>
                  <w:rFonts w:cs="David" w:hint="cs"/>
                  <w:b/>
                  <w:bCs/>
                  <w:rtl/>
                </w:rPr>
              </w:rPrChange>
            </w:rPr>
            <w:delText xml:space="preserve"> מנהל</w:delText>
          </w:r>
        </w:del>
        <w:r>
          <w:rPr>
            <w:rFonts w:cs="David" w:hint="cs"/>
            <w:b/>
            <w:bCs/>
            <w:rtl/>
          </w:rPr>
          <w:t xml:space="preserve"> </w:t>
        </w:r>
        <w:proofErr w:type="spellStart"/>
        <w:r>
          <w:rPr>
            <w:rFonts w:cs="David" w:hint="cs"/>
            <w:b/>
            <w:bCs/>
            <w:rtl/>
          </w:rPr>
          <w:t>הגימלאות</w:t>
        </w:r>
      </w:ins>
      <w:proofErr w:type="spellEnd"/>
      <w:ins w:id="27" w:author="Ofir Tal" w:date="2021-01-19T16:43:00Z">
        <w:r w:rsidR="00C825DF">
          <w:rPr>
            <w:rFonts w:cs="David" w:hint="cs"/>
            <w:b/>
            <w:bCs/>
            <w:rtl/>
          </w:rPr>
          <w:t>, ש</w:t>
        </w:r>
      </w:ins>
      <w:ins w:id="28" w:author="Shimon" w:date="2021-01-19T17:06:00Z">
        <w:r w:rsidR="000576AF">
          <w:rPr>
            <w:rFonts w:cs="David" w:hint="cs"/>
            <w:b/>
            <w:bCs/>
            <w:rtl/>
          </w:rPr>
          <w:t xml:space="preserve">בו </w:t>
        </w:r>
      </w:ins>
      <w:ins w:id="29" w:author="Ofir Tal" w:date="2021-01-19T16:43:00Z">
        <w:r w:rsidR="00C825DF">
          <w:rPr>
            <w:rFonts w:cs="David" w:hint="cs"/>
            <w:b/>
            <w:bCs/>
            <w:rtl/>
          </w:rPr>
          <w:t>מסרה לו כי היא נדרשת לפעול בהתאם להנחיית נציבות שירות המדינה</w:t>
        </w:r>
      </w:ins>
      <w:ins w:id="30" w:author="Ofir Tal" w:date="2021-01-19T16:27:00Z">
        <w:r>
          <w:rPr>
            <w:rFonts w:cs="David" w:hint="cs"/>
            <w:b/>
            <w:bCs/>
            <w:rtl/>
          </w:rPr>
          <w:t>.</w:t>
        </w:r>
      </w:ins>
      <w:ins w:id="31" w:author="Ofir Tal" w:date="2021-01-19T16:43:00Z">
        <w:r w:rsidR="00C825DF">
          <w:rPr>
            <w:rFonts w:cs="David" w:hint="cs"/>
            <w:b/>
            <w:bCs/>
            <w:rtl/>
          </w:rPr>
          <w:t xml:space="preserve"> רק במועד זה (דצמבר 2012) נודע למערער על המכתב. </w:t>
        </w:r>
      </w:ins>
      <w:ins w:id="32" w:author="Ofir Tal" w:date="2021-01-19T16:27:00Z">
        <w:r>
          <w:rPr>
            <w:rFonts w:cs="David" w:hint="cs"/>
            <w:b/>
            <w:bCs/>
            <w:rtl/>
          </w:rPr>
          <w:t xml:space="preserve"> </w:t>
        </w:r>
      </w:ins>
    </w:p>
    <w:p w:rsidR="00DB422F" w:rsidRPr="00DB422F" w:rsidRDefault="00C825DF" w:rsidP="008D1D16">
      <w:pPr>
        <w:tabs>
          <w:tab w:val="left" w:pos="1124"/>
        </w:tabs>
        <w:spacing w:after="200" w:line="360" w:lineRule="auto"/>
        <w:ind w:left="1124"/>
        <w:jc w:val="both"/>
        <w:rPr>
          <w:rFonts w:cs="David"/>
        </w:rPr>
      </w:pPr>
      <w:ins w:id="33" w:author="Ofir Tal" w:date="2021-01-19T16:43:00Z">
        <w:r>
          <w:rPr>
            <w:rFonts w:cs="David" w:hint="cs"/>
            <w:rtl/>
          </w:rPr>
          <w:t xml:space="preserve">אכן </w:t>
        </w:r>
      </w:ins>
      <w:r w:rsidR="00282EBB">
        <w:rPr>
          <w:rFonts w:cs="David" w:hint="cs"/>
          <w:rtl/>
        </w:rPr>
        <w:t xml:space="preserve">עולה השאלה מדוע נשלח המכתב רק בדצמבר </w:t>
      </w:r>
      <w:ins w:id="34" w:author="Ofir Tal" w:date="2021-01-19T16:43:00Z">
        <w:r>
          <w:rPr>
            <w:rFonts w:cs="David" w:hint="cs"/>
            <w:rtl/>
          </w:rPr>
          <w:t xml:space="preserve">2012 </w:t>
        </w:r>
      </w:ins>
      <w:r w:rsidR="00282EBB">
        <w:rPr>
          <w:rFonts w:cs="David" w:hint="cs"/>
          <w:rtl/>
        </w:rPr>
        <w:t>שעה שהוא נושא תאריך מוקדם יותר</w:t>
      </w:r>
      <w:r w:rsidR="00DB422F">
        <w:rPr>
          <w:rFonts w:cs="David" w:hint="cs"/>
          <w:rtl/>
        </w:rPr>
        <w:t>.</w:t>
      </w:r>
      <w:r w:rsidR="00282EBB">
        <w:rPr>
          <w:rFonts w:cs="David" w:hint="cs"/>
          <w:rtl/>
        </w:rPr>
        <w:t xml:space="preserve"> </w:t>
      </w:r>
      <w:r w:rsidR="00DB422F">
        <w:rPr>
          <w:rFonts w:cs="David" w:hint="cs"/>
          <w:rtl/>
        </w:rPr>
        <w:t xml:space="preserve">הפתרונים בידי המשיבות, אך </w:t>
      </w:r>
      <w:ins w:id="35" w:author="Ofir Tal" w:date="2021-01-19T16:44:00Z">
        <w:r>
          <w:rPr>
            <w:rFonts w:cs="David" w:hint="cs"/>
            <w:rtl/>
          </w:rPr>
          <w:t>בוודאי ש</w:t>
        </w:r>
      </w:ins>
      <w:r w:rsidR="00DB422F">
        <w:rPr>
          <w:rFonts w:cs="David" w:hint="cs"/>
          <w:rtl/>
        </w:rPr>
        <w:t xml:space="preserve">יש טעם לפגם בהעלאת טענות התיישנות כאלה או אחרות, שעה שהמדינה מנסה לקבוע עובדות על ידי כתיבת תאריכים לא רלבנטיים על מכתביה. </w:t>
      </w:r>
    </w:p>
    <w:p w:rsidR="00741204" w:rsidRDefault="00741204" w:rsidP="008D1D16">
      <w:pPr>
        <w:numPr>
          <w:ilvl w:val="1"/>
          <w:numId w:val="1"/>
        </w:numPr>
        <w:tabs>
          <w:tab w:val="clear" w:pos="792"/>
          <w:tab w:val="left" w:pos="1124"/>
        </w:tabs>
        <w:spacing w:after="200" w:line="360" w:lineRule="auto"/>
        <w:ind w:left="1124" w:hanging="540"/>
        <w:jc w:val="both"/>
        <w:rPr>
          <w:rFonts w:cs="David"/>
        </w:rPr>
      </w:pPr>
      <w:r>
        <w:rPr>
          <w:rFonts w:cs="David" w:hint="cs"/>
          <w:rtl/>
        </w:rPr>
        <w:t>יודגש כי לא מדובר באירוע חד-פעמי, שבו התאריך על המכתב אינו תואם את מועד המשלוח. כך</w:t>
      </w:r>
      <w:r w:rsidR="00DB422F">
        <w:rPr>
          <w:rFonts w:cs="David" w:hint="cs"/>
          <w:rtl/>
        </w:rPr>
        <w:t xml:space="preserve">, לדוגמא, </w:t>
      </w:r>
      <w:r w:rsidRPr="008D1D16">
        <w:rPr>
          <w:rFonts w:cs="David"/>
          <w:b/>
          <w:bCs/>
          <w:rtl/>
        </w:rPr>
        <w:t xml:space="preserve">הודעת נציבות שרות המדינה </w:t>
      </w:r>
      <w:r w:rsidR="00DB422F" w:rsidRPr="008D1D16">
        <w:rPr>
          <w:rFonts w:cs="David" w:hint="cs"/>
          <w:b/>
          <w:bCs/>
          <w:rtl/>
        </w:rPr>
        <w:t>על</w:t>
      </w:r>
      <w:r w:rsidR="00DB422F" w:rsidRPr="008D1D16">
        <w:rPr>
          <w:rFonts w:cs="David"/>
          <w:b/>
          <w:bCs/>
          <w:rtl/>
        </w:rPr>
        <w:t xml:space="preserve"> </w:t>
      </w:r>
      <w:r w:rsidR="00DB422F" w:rsidRPr="008D1D16">
        <w:rPr>
          <w:rFonts w:cs="David" w:hint="cs"/>
          <w:b/>
          <w:bCs/>
          <w:rtl/>
        </w:rPr>
        <w:t>הוצאת</w:t>
      </w:r>
      <w:r w:rsidR="00DB422F" w:rsidRPr="008D1D16">
        <w:rPr>
          <w:rFonts w:cs="David"/>
          <w:b/>
          <w:bCs/>
          <w:rtl/>
        </w:rPr>
        <w:t xml:space="preserve"> </w:t>
      </w:r>
      <w:r w:rsidR="00DB422F" w:rsidRPr="008D1D16">
        <w:rPr>
          <w:rFonts w:cs="David" w:hint="cs"/>
          <w:b/>
          <w:bCs/>
          <w:rtl/>
        </w:rPr>
        <w:t>המערער</w:t>
      </w:r>
      <w:r w:rsidR="00DB422F" w:rsidRPr="008D1D16">
        <w:rPr>
          <w:rFonts w:cs="David"/>
          <w:b/>
          <w:bCs/>
          <w:rtl/>
        </w:rPr>
        <w:t xml:space="preserve"> </w:t>
      </w:r>
      <w:r w:rsidR="00DB422F" w:rsidRPr="008D1D16">
        <w:rPr>
          <w:rFonts w:cs="David" w:hint="cs"/>
          <w:b/>
          <w:bCs/>
          <w:rtl/>
        </w:rPr>
        <w:t>לגמלאות</w:t>
      </w:r>
      <w:r w:rsidR="00DB422F" w:rsidRPr="008D1D16">
        <w:rPr>
          <w:rFonts w:cs="David"/>
          <w:b/>
          <w:bCs/>
          <w:rtl/>
        </w:rPr>
        <w:t>,</w:t>
      </w:r>
      <w:r w:rsidRPr="008D1D16">
        <w:rPr>
          <w:rFonts w:cs="David"/>
          <w:b/>
          <w:bCs/>
          <w:rtl/>
        </w:rPr>
        <w:t xml:space="preserve"> מיום  15.8.2012 </w:t>
      </w:r>
      <w:r w:rsidR="00DB422F" w:rsidRPr="008D1D16">
        <w:rPr>
          <w:rFonts w:cs="David" w:hint="cs"/>
          <w:b/>
          <w:bCs/>
          <w:rtl/>
        </w:rPr>
        <w:t>כביכול</w:t>
      </w:r>
      <w:r w:rsidR="00DB422F" w:rsidRPr="008D1D16">
        <w:rPr>
          <w:rFonts w:cs="David"/>
          <w:b/>
          <w:bCs/>
          <w:rtl/>
        </w:rPr>
        <w:t xml:space="preserve"> (</w:t>
      </w:r>
      <w:r w:rsidR="00DB422F" w:rsidRPr="008D1D16">
        <w:rPr>
          <w:rFonts w:cs="David" w:hint="cs"/>
          <w:b/>
          <w:bCs/>
          <w:rtl/>
        </w:rPr>
        <w:t>התאריך</w:t>
      </w:r>
      <w:r w:rsidR="00DB422F" w:rsidRPr="008D1D16">
        <w:rPr>
          <w:rFonts w:cs="David"/>
          <w:b/>
          <w:bCs/>
          <w:rtl/>
        </w:rPr>
        <w:t xml:space="preserve"> </w:t>
      </w:r>
      <w:r w:rsidR="00DB422F" w:rsidRPr="008D1D16">
        <w:rPr>
          <w:rFonts w:cs="David" w:hint="cs"/>
          <w:b/>
          <w:bCs/>
          <w:rtl/>
        </w:rPr>
        <w:t>בראש</w:t>
      </w:r>
      <w:r w:rsidR="00DB422F" w:rsidRPr="008D1D16">
        <w:rPr>
          <w:rFonts w:cs="David"/>
          <w:b/>
          <w:bCs/>
          <w:rtl/>
        </w:rPr>
        <w:t xml:space="preserve"> </w:t>
      </w:r>
      <w:r w:rsidR="00DB422F" w:rsidRPr="008D1D16">
        <w:rPr>
          <w:rFonts w:cs="David" w:hint="cs"/>
          <w:b/>
          <w:bCs/>
          <w:rtl/>
        </w:rPr>
        <w:t>המסמך</w:t>
      </w:r>
      <w:r w:rsidR="00DB422F" w:rsidRPr="008D1D16">
        <w:rPr>
          <w:rFonts w:cs="David"/>
          <w:b/>
          <w:bCs/>
          <w:rtl/>
        </w:rPr>
        <w:t xml:space="preserve">), </w:t>
      </w:r>
      <w:r w:rsidR="00DB422F" w:rsidRPr="008D1D16">
        <w:rPr>
          <w:rFonts w:cs="David" w:hint="cs"/>
          <w:b/>
          <w:bCs/>
          <w:rtl/>
        </w:rPr>
        <w:t>נחתמה</w:t>
      </w:r>
      <w:r w:rsidR="00DB422F" w:rsidRPr="008D1D16">
        <w:rPr>
          <w:rFonts w:cs="David"/>
          <w:b/>
          <w:bCs/>
          <w:rtl/>
        </w:rPr>
        <w:t xml:space="preserve"> </w:t>
      </w:r>
      <w:r w:rsidRPr="008D1D16">
        <w:rPr>
          <w:rFonts w:cs="David"/>
          <w:b/>
          <w:bCs/>
          <w:rtl/>
        </w:rPr>
        <w:t>ע"י סגן נציב שרות המדינה רק שלושה חודשים לאחר מכן</w:t>
      </w:r>
      <w:ins w:id="36" w:author="Ofir Tal" w:date="2021-01-19T16:44:00Z">
        <w:r w:rsidR="00C825DF">
          <w:rPr>
            <w:rFonts w:cs="David" w:hint="cs"/>
            <w:b/>
            <w:bCs/>
            <w:rtl/>
          </w:rPr>
          <w:t>,</w:t>
        </w:r>
      </w:ins>
      <w:r w:rsidRPr="008D1D16">
        <w:rPr>
          <w:rFonts w:cs="David"/>
          <w:b/>
          <w:bCs/>
          <w:rtl/>
        </w:rPr>
        <w:t xml:space="preserve"> ביום 21.11.2012, מבלי לתקן את התאריך בראש המכתב. המכתב נשלח למערער רק כחודש ימים לאחר מכן, ארבעה חודשים(!) אחרי התאריך שבראש המכתב</w:t>
      </w:r>
      <w:r w:rsidRPr="008D1D16">
        <w:rPr>
          <w:rFonts w:cs="David"/>
          <w:rtl/>
        </w:rPr>
        <w:t xml:space="preserve">. </w:t>
      </w:r>
    </w:p>
    <w:p w:rsidR="00DB422F" w:rsidRPr="008D1D16" w:rsidRDefault="00DB422F" w:rsidP="008D1D16">
      <w:pPr>
        <w:tabs>
          <w:tab w:val="left" w:pos="1124"/>
        </w:tabs>
        <w:spacing w:after="200" w:line="360" w:lineRule="auto"/>
        <w:ind w:left="1124"/>
        <w:jc w:val="both"/>
        <w:rPr>
          <w:rFonts w:cs="David"/>
        </w:rPr>
      </w:pPr>
      <w:r>
        <w:rPr>
          <w:rFonts w:cs="David" w:hint="cs"/>
          <w:rtl/>
        </w:rPr>
        <w:lastRenderedPageBreak/>
        <w:t xml:space="preserve">נדגיש שוב </w:t>
      </w:r>
      <w:r>
        <w:rPr>
          <w:rFonts w:cs="David"/>
          <w:rtl/>
        </w:rPr>
        <w:t>–</w:t>
      </w:r>
      <w:r>
        <w:rPr>
          <w:rFonts w:cs="David" w:hint="cs"/>
          <w:rtl/>
        </w:rPr>
        <w:t xml:space="preserve"> כאשר המדינה משתהה ומתעכבת ללא סיבה נראית לעין, ומוציאה מכתבים שמציגים תאריכים לא רלבנטיים, אין היא יכולה לבוא בטענות למערער על מועד הגשת תביעתו.</w:t>
      </w:r>
    </w:p>
    <w:p w:rsidR="00741204" w:rsidRDefault="00DB422F" w:rsidP="008D1D16">
      <w:pPr>
        <w:numPr>
          <w:ilvl w:val="1"/>
          <w:numId w:val="1"/>
        </w:numPr>
        <w:tabs>
          <w:tab w:val="clear" w:pos="792"/>
          <w:tab w:val="left" w:pos="1124"/>
        </w:tabs>
        <w:spacing w:after="200" w:line="360" w:lineRule="auto"/>
        <w:ind w:left="1124" w:hanging="540"/>
        <w:jc w:val="both"/>
        <w:rPr>
          <w:rFonts w:cs="David"/>
          <w:rtl/>
        </w:rPr>
      </w:pPr>
      <w:r>
        <w:rPr>
          <w:rFonts w:cs="David" w:hint="cs"/>
          <w:rtl/>
        </w:rPr>
        <w:t>יודגש כי בידי המערער דוגמאות נוספות לחוסר התאמה מוחלט בין תאריכים שרשומים על מסמכים רשמיים של המד</w:t>
      </w:r>
      <w:r w:rsidR="00B35871">
        <w:rPr>
          <w:rFonts w:cs="David" w:hint="cs"/>
          <w:rtl/>
        </w:rPr>
        <w:t>ינה למועד המשלוח בפועל, אם בכלל, דוגמאות שמעלות שאלה של ממש האם לא מדובר בשיטה.</w:t>
      </w:r>
    </w:p>
    <w:p w:rsidR="00B35871" w:rsidRDefault="00B35871" w:rsidP="008D1D16">
      <w:pPr>
        <w:numPr>
          <w:ilvl w:val="0"/>
          <w:numId w:val="1"/>
        </w:numPr>
        <w:tabs>
          <w:tab w:val="left" w:pos="566"/>
        </w:tabs>
        <w:spacing w:after="200" w:line="360" w:lineRule="auto"/>
        <w:ind w:left="566" w:hanging="540"/>
        <w:jc w:val="both"/>
        <w:rPr>
          <w:rFonts w:cs="David"/>
        </w:rPr>
      </w:pPr>
      <w:r w:rsidRPr="008D1D16">
        <w:rPr>
          <w:rFonts w:cs="David" w:hint="eastAsia"/>
          <w:u w:val="single"/>
          <w:rtl/>
        </w:rPr>
        <w:t>ביחס</w:t>
      </w:r>
      <w:r w:rsidRPr="008D1D16">
        <w:rPr>
          <w:rFonts w:cs="David"/>
          <w:u w:val="single"/>
          <w:rtl/>
        </w:rPr>
        <w:t xml:space="preserve"> </w:t>
      </w:r>
      <w:r w:rsidRPr="008D1D16">
        <w:rPr>
          <w:rFonts w:cs="David" w:hint="eastAsia"/>
          <w:u w:val="single"/>
          <w:rtl/>
        </w:rPr>
        <w:t>ל</w:t>
      </w:r>
      <w:r w:rsidR="000E4F5B" w:rsidRPr="008D1D16">
        <w:rPr>
          <w:rFonts w:cs="David" w:hint="eastAsia"/>
          <w:u w:val="single"/>
          <w:rtl/>
        </w:rPr>
        <w:t>מכתבו</w:t>
      </w:r>
      <w:r w:rsidR="000E4F5B" w:rsidRPr="008D1D16">
        <w:rPr>
          <w:rFonts w:cs="David"/>
          <w:u w:val="single"/>
          <w:rtl/>
        </w:rPr>
        <w:t xml:space="preserve"> </w:t>
      </w:r>
      <w:r w:rsidR="000E4F5B" w:rsidRPr="008D1D16">
        <w:rPr>
          <w:rFonts w:cs="David" w:hint="eastAsia"/>
          <w:u w:val="single"/>
          <w:rtl/>
        </w:rPr>
        <w:t>של</w:t>
      </w:r>
      <w:r w:rsidR="000E4F5B" w:rsidRPr="008D1D16">
        <w:rPr>
          <w:rFonts w:cs="David"/>
          <w:u w:val="single"/>
          <w:rtl/>
        </w:rPr>
        <w:t xml:space="preserve"> </w:t>
      </w:r>
      <w:r w:rsidR="000E4F5B" w:rsidRPr="008D1D16">
        <w:rPr>
          <w:rFonts w:cs="David" w:hint="eastAsia"/>
          <w:u w:val="single"/>
          <w:rtl/>
        </w:rPr>
        <w:t>המערער</w:t>
      </w:r>
      <w:r w:rsidR="000E4F5B" w:rsidRPr="008D1D16">
        <w:rPr>
          <w:rFonts w:cs="David"/>
          <w:u w:val="single"/>
          <w:rtl/>
        </w:rPr>
        <w:t xml:space="preserve"> </w:t>
      </w:r>
      <w:r w:rsidR="000E4F5B" w:rsidRPr="008D1D16">
        <w:rPr>
          <w:rFonts w:cs="David" w:hint="eastAsia"/>
          <w:u w:val="single"/>
          <w:rtl/>
        </w:rPr>
        <w:t>מיום</w:t>
      </w:r>
      <w:r w:rsidR="000E4F5B" w:rsidRPr="008D1D16">
        <w:rPr>
          <w:rFonts w:cs="David"/>
          <w:u w:val="single"/>
          <w:rtl/>
        </w:rPr>
        <w:t xml:space="preserve"> 8.1.2013</w:t>
      </w:r>
      <w:r w:rsidR="000E4F5B">
        <w:rPr>
          <w:rFonts w:cs="David" w:hint="cs"/>
          <w:rtl/>
        </w:rPr>
        <w:t xml:space="preserve"> </w:t>
      </w:r>
      <w:r>
        <w:rPr>
          <w:rFonts w:cs="David" w:hint="cs"/>
          <w:rtl/>
        </w:rPr>
        <w:t>(</w:t>
      </w:r>
      <w:r w:rsidR="000E4F5B">
        <w:rPr>
          <w:rFonts w:cs="David" w:hint="cs"/>
          <w:rtl/>
        </w:rPr>
        <w:t>שצורף לבקשה מטעם המדינה</w:t>
      </w:r>
      <w:r>
        <w:rPr>
          <w:rFonts w:cs="David" w:hint="cs"/>
          <w:rtl/>
        </w:rPr>
        <w:t>)</w:t>
      </w:r>
      <w:r w:rsidR="000E4F5B">
        <w:rPr>
          <w:rFonts w:cs="David" w:hint="cs"/>
          <w:rtl/>
        </w:rPr>
        <w:t xml:space="preserve"> </w:t>
      </w:r>
      <w:r w:rsidR="000E4F5B">
        <w:rPr>
          <w:rFonts w:cs="David"/>
          <w:rtl/>
        </w:rPr>
        <w:t>–</w:t>
      </w:r>
      <w:r w:rsidR="000E4F5B">
        <w:rPr>
          <w:rFonts w:cs="David" w:hint="cs"/>
          <w:rtl/>
        </w:rPr>
        <w:t xml:space="preserve"> </w:t>
      </w:r>
    </w:p>
    <w:p w:rsidR="005F2C3E" w:rsidRDefault="00B35871" w:rsidP="008D1D16">
      <w:pPr>
        <w:tabs>
          <w:tab w:val="left" w:pos="566"/>
        </w:tabs>
        <w:spacing w:after="200" w:line="360" w:lineRule="auto"/>
        <w:ind w:left="566"/>
        <w:jc w:val="both"/>
        <w:rPr>
          <w:rFonts w:cs="David"/>
        </w:rPr>
      </w:pPr>
      <w:r>
        <w:rPr>
          <w:rFonts w:cs="David" w:hint="cs"/>
          <w:rtl/>
        </w:rPr>
        <w:t xml:space="preserve">כפי שנפרט להלן, מכתב זה </w:t>
      </w:r>
      <w:r w:rsidR="000E4F5B">
        <w:rPr>
          <w:rFonts w:cs="David" w:hint="cs"/>
          <w:rtl/>
        </w:rPr>
        <w:t>מחזק את טענותיו של המערער, ולא כפי שטוענת המדינה:</w:t>
      </w:r>
    </w:p>
    <w:p w:rsidR="000E4F5B" w:rsidRDefault="000E4F5B" w:rsidP="00282EBB">
      <w:pPr>
        <w:numPr>
          <w:ilvl w:val="1"/>
          <w:numId w:val="1"/>
        </w:numPr>
        <w:tabs>
          <w:tab w:val="clear" w:pos="792"/>
          <w:tab w:val="left" w:pos="1124"/>
        </w:tabs>
        <w:spacing w:after="200" w:line="360" w:lineRule="auto"/>
        <w:ind w:left="1124" w:hanging="540"/>
        <w:jc w:val="both"/>
        <w:rPr>
          <w:rFonts w:cs="David"/>
        </w:rPr>
      </w:pPr>
      <w:r w:rsidRPr="00C825DF">
        <w:rPr>
          <w:rFonts w:cs="David" w:hint="eastAsia"/>
          <w:b/>
          <w:bCs/>
          <w:rtl/>
          <w:rPrChange w:id="37" w:author="Ofir Tal" w:date="2021-01-19T16:44:00Z">
            <w:rPr>
              <w:rFonts w:cs="David" w:hint="eastAsia"/>
              <w:rtl/>
            </w:rPr>
          </w:rPrChange>
        </w:rPr>
        <w:t>מכתבו</w:t>
      </w:r>
      <w:r w:rsidRPr="00C825DF">
        <w:rPr>
          <w:rFonts w:cs="David"/>
          <w:b/>
          <w:bCs/>
          <w:rtl/>
          <w:rPrChange w:id="38" w:author="Ofir Tal" w:date="2021-01-19T16:44:00Z">
            <w:rPr>
              <w:rFonts w:cs="David"/>
              <w:rtl/>
            </w:rPr>
          </w:rPrChange>
        </w:rPr>
        <w:t xml:space="preserve"> של המערער מעיד כי ידע על גובה </w:t>
      </w:r>
      <w:proofErr w:type="spellStart"/>
      <w:r w:rsidRPr="00C825DF">
        <w:rPr>
          <w:rFonts w:cs="David" w:hint="eastAsia"/>
          <w:b/>
          <w:bCs/>
          <w:rtl/>
          <w:rPrChange w:id="39" w:author="Ofir Tal" w:date="2021-01-19T16:44:00Z">
            <w:rPr>
              <w:rFonts w:cs="David" w:hint="eastAsia"/>
              <w:rtl/>
            </w:rPr>
          </w:rPrChange>
        </w:rPr>
        <w:t>הגימלה</w:t>
      </w:r>
      <w:proofErr w:type="spellEnd"/>
      <w:r w:rsidRPr="00C825DF">
        <w:rPr>
          <w:rFonts w:cs="David"/>
          <w:b/>
          <w:bCs/>
          <w:rtl/>
          <w:rPrChange w:id="40" w:author="Ofir Tal" w:date="2021-01-19T16:44:00Z">
            <w:rPr>
              <w:rFonts w:cs="David"/>
              <w:rtl/>
            </w:rPr>
          </w:rPrChange>
        </w:rPr>
        <w:t xml:space="preserve"> המגיע לו רק </w:t>
      </w:r>
      <w:r w:rsidR="00282EBB" w:rsidRPr="00C825DF">
        <w:rPr>
          <w:rFonts w:cs="David" w:hint="eastAsia"/>
          <w:b/>
          <w:bCs/>
          <w:rtl/>
          <w:rPrChange w:id="41" w:author="Ofir Tal" w:date="2021-01-19T16:44:00Z">
            <w:rPr>
              <w:rFonts w:cs="David" w:hint="eastAsia"/>
              <w:rtl/>
            </w:rPr>
          </w:rPrChange>
        </w:rPr>
        <w:t>בדצמבר</w:t>
      </w:r>
      <w:r w:rsidR="00282EBB" w:rsidRPr="00C825DF">
        <w:rPr>
          <w:rFonts w:cs="David"/>
          <w:b/>
          <w:bCs/>
          <w:rtl/>
          <w:rPrChange w:id="42" w:author="Ofir Tal" w:date="2021-01-19T16:44:00Z">
            <w:rPr>
              <w:rFonts w:cs="David"/>
              <w:rtl/>
            </w:rPr>
          </w:rPrChange>
        </w:rPr>
        <w:t xml:space="preserve"> 2012</w:t>
      </w:r>
      <w:r w:rsidRPr="00C825DF">
        <w:rPr>
          <w:rFonts w:cs="David"/>
          <w:b/>
          <w:bCs/>
          <w:rtl/>
          <w:rPrChange w:id="43" w:author="Ofir Tal" w:date="2021-01-19T16:44:00Z">
            <w:rPr>
              <w:rFonts w:cs="David"/>
              <w:rtl/>
            </w:rPr>
          </w:rPrChange>
        </w:rPr>
        <w:t>.</w:t>
      </w:r>
      <w:r>
        <w:rPr>
          <w:rFonts w:cs="David" w:hint="cs"/>
          <w:rtl/>
        </w:rPr>
        <w:t xml:space="preserve"> דומה כי גם המדינה אינה מכחישה עובדה זאת</w:t>
      </w:r>
      <w:r w:rsidR="00B35871">
        <w:rPr>
          <w:rFonts w:cs="David" w:hint="cs"/>
          <w:rtl/>
        </w:rPr>
        <w:t xml:space="preserve"> (ראו לעיל התייחסותנו לתאריך משלוח מכתבו של סגן נציב השירות)</w:t>
      </w:r>
      <w:r>
        <w:rPr>
          <w:rFonts w:cs="David" w:hint="cs"/>
          <w:rtl/>
        </w:rPr>
        <w:t>.</w:t>
      </w:r>
    </w:p>
    <w:p w:rsidR="00282EBB" w:rsidRDefault="00E93EE7" w:rsidP="000E4F5B">
      <w:pPr>
        <w:numPr>
          <w:ilvl w:val="1"/>
          <w:numId w:val="1"/>
        </w:numPr>
        <w:tabs>
          <w:tab w:val="clear" w:pos="792"/>
          <w:tab w:val="left" w:pos="1124"/>
        </w:tabs>
        <w:spacing w:after="200" w:line="360" w:lineRule="auto"/>
        <w:ind w:left="1124" w:hanging="540"/>
        <w:jc w:val="both"/>
        <w:rPr>
          <w:rFonts w:cs="David"/>
        </w:rPr>
      </w:pPr>
      <w:r>
        <w:rPr>
          <w:rFonts w:cs="David" w:hint="cs"/>
          <w:rtl/>
        </w:rPr>
        <w:t xml:space="preserve">המדינה, בניגוד לעמדה שהיא מציגה בהליכים שמנהל המערער, </w:t>
      </w:r>
      <w:r w:rsidRPr="008D1D16">
        <w:rPr>
          <w:rFonts w:cs="David" w:hint="eastAsia"/>
          <w:b/>
          <w:bCs/>
          <w:rtl/>
        </w:rPr>
        <w:t>לא</w:t>
      </w:r>
      <w:r w:rsidRPr="008D1D16">
        <w:rPr>
          <w:rFonts w:cs="David"/>
          <w:b/>
          <w:bCs/>
          <w:rtl/>
        </w:rPr>
        <w:t xml:space="preserve"> </w:t>
      </w:r>
      <w:r w:rsidRPr="008D1D16">
        <w:rPr>
          <w:rFonts w:cs="David" w:hint="eastAsia"/>
          <w:b/>
          <w:bCs/>
          <w:rtl/>
        </w:rPr>
        <w:t>התנהלה</w:t>
      </w:r>
      <w:r w:rsidRPr="008D1D16">
        <w:rPr>
          <w:rFonts w:cs="David"/>
          <w:b/>
          <w:bCs/>
          <w:rtl/>
        </w:rPr>
        <w:t xml:space="preserve"> </w:t>
      </w:r>
      <w:r w:rsidRPr="008D1D16">
        <w:rPr>
          <w:rFonts w:cs="David" w:hint="eastAsia"/>
          <w:b/>
          <w:bCs/>
          <w:rtl/>
        </w:rPr>
        <w:t>כאילו</w:t>
      </w:r>
      <w:r w:rsidRPr="008D1D16">
        <w:rPr>
          <w:rFonts w:cs="David"/>
          <w:b/>
          <w:bCs/>
          <w:rtl/>
        </w:rPr>
        <w:t xml:space="preserve"> </w:t>
      </w:r>
      <w:r w:rsidRPr="008D1D16">
        <w:rPr>
          <w:rFonts w:cs="David" w:hint="eastAsia"/>
          <w:b/>
          <w:bCs/>
          <w:rtl/>
        </w:rPr>
        <w:t>חוק</w:t>
      </w:r>
      <w:r w:rsidRPr="008D1D16">
        <w:rPr>
          <w:rFonts w:cs="David"/>
          <w:b/>
          <w:bCs/>
          <w:rtl/>
        </w:rPr>
        <w:t xml:space="preserve"> </w:t>
      </w:r>
      <w:proofErr w:type="spellStart"/>
      <w:r w:rsidRPr="008D1D16">
        <w:rPr>
          <w:rFonts w:cs="David" w:hint="eastAsia"/>
          <w:b/>
          <w:bCs/>
          <w:rtl/>
        </w:rPr>
        <w:t>הגימלאות</w:t>
      </w:r>
      <w:proofErr w:type="spellEnd"/>
      <w:r w:rsidRPr="008D1D16">
        <w:rPr>
          <w:rFonts w:cs="David"/>
          <w:b/>
          <w:bCs/>
          <w:rtl/>
        </w:rPr>
        <w:t xml:space="preserve"> </w:t>
      </w:r>
      <w:r w:rsidRPr="008D1D16">
        <w:rPr>
          <w:rFonts w:cs="David" w:hint="eastAsia"/>
          <w:b/>
          <w:bCs/>
          <w:rtl/>
        </w:rPr>
        <w:t>חל</w:t>
      </w:r>
      <w:r w:rsidRPr="008D1D16">
        <w:rPr>
          <w:rFonts w:cs="David"/>
          <w:b/>
          <w:bCs/>
          <w:rtl/>
        </w:rPr>
        <w:t xml:space="preserve"> </w:t>
      </w:r>
      <w:r w:rsidRPr="008D1D16">
        <w:rPr>
          <w:rFonts w:cs="David" w:hint="eastAsia"/>
          <w:b/>
          <w:bCs/>
          <w:rtl/>
        </w:rPr>
        <w:t>על</w:t>
      </w:r>
      <w:r w:rsidRPr="008D1D16">
        <w:rPr>
          <w:rFonts w:cs="David"/>
          <w:b/>
          <w:bCs/>
          <w:rtl/>
        </w:rPr>
        <w:t xml:space="preserve"> </w:t>
      </w:r>
      <w:r w:rsidRPr="008D1D16">
        <w:rPr>
          <w:rFonts w:cs="David" w:hint="eastAsia"/>
          <w:b/>
          <w:bCs/>
          <w:rtl/>
        </w:rPr>
        <w:t>המערער</w:t>
      </w:r>
      <w:r w:rsidRPr="008D1D16">
        <w:rPr>
          <w:rFonts w:cs="David"/>
          <w:b/>
          <w:bCs/>
          <w:rtl/>
        </w:rPr>
        <w:t xml:space="preserve">, </w:t>
      </w:r>
      <w:r w:rsidRPr="008D1D16">
        <w:rPr>
          <w:rFonts w:cs="David" w:hint="eastAsia"/>
          <w:b/>
          <w:bCs/>
          <w:rtl/>
        </w:rPr>
        <w:t>ולא</w:t>
      </w:r>
      <w:r w:rsidRPr="008D1D16">
        <w:rPr>
          <w:rFonts w:cs="David"/>
          <w:b/>
          <w:bCs/>
          <w:rtl/>
        </w:rPr>
        <w:t xml:space="preserve"> </w:t>
      </w:r>
      <w:r w:rsidRPr="008D1D16">
        <w:rPr>
          <w:rFonts w:cs="David" w:hint="eastAsia"/>
          <w:b/>
          <w:bCs/>
          <w:rtl/>
        </w:rPr>
        <w:t>טרחה</w:t>
      </w:r>
      <w:r w:rsidRPr="008D1D16">
        <w:rPr>
          <w:rFonts w:cs="David"/>
          <w:b/>
          <w:bCs/>
          <w:rtl/>
        </w:rPr>
        <w:t xml:space="preserve"> </w:t>
      </w:r>
      <w:r w:rsidRPr="008D1D16">
        <w:rPr>
          <w:rFonts w:cs="David" w:hint="eastAsia"/>
          <w:b/>
          <w:bCs/>
          <w:rtl/>
        </w:rPr>
        <w:t>למסור</w:t>
      </w:r>
      <w:r w:rsidRPr="008D1D16">
        <w:rPr>
          <w:rFonts w:cs="David"/>
          <w:b/>
          <w:bCs/>
          <w:rtl/>
        </w:rPr>
        <w:t xml:space="preserve"> </w:t>
      </w:r>
      <w:r w:rsidRPr="008D1D16">
        <w:rPr>
          <w:rFonts w:cs="David" w:hint="eastAsia"/>
          <w:b/>
          <w:bCs/>
          <w:rtl/>
        </w:rPr>
        <w:t>לו</w:t>
      </w:r>
      <w:r w:rsidRPr="008D1D16">
        <w:rPr>
          <w:rFonts w:cs="David"/>
          <w:b/>
          <w:bCs/>
          <w:rtl/>
        </w:rPr>
        <w:t xml:space="preserve"> </w:t>
      </w:r>
      <w:r w:rsidRPr="008D1D16">
        <w:rPr>
          <w:rFonts w:cs="David" w:hint="eastAsia"/>
          <w:b/>
          <w:bCs/>
          <w:rtl/>
        </w:rPr>
        <w:t>מפורשות</w:t>
      </w:r>
      <w:r w:rsidRPr="008D1D16">
        <w:rPr>
          <w:rFonts w:cs="David"/>
          <w:b/>
          <w:bCs/>
          <w:rtl/>
        </w:rPr>
        <w:t xml:space="preserve"> </w:t>
      </w:r>
      <w:r w:rsidRPr="008D1D16">
        <w:rPr>
          <w:rFonts w:cs="David" w:hint="eastAsia"/>
          <w:b/>
          <w:bCs/>
          <w:rtl/>
        </w:rPr>
        <w:t>שאל</w:t>
      </w:r>
      <w:r w:rsidRPr="008D1D16">
        <w:rPr>
          <w:rFonts w:cs="David"/>
          <w:b/>
          <w:bCs/>
          <w:rtl/>
        </w:rPr>
        <w:t xml:space="preserve"> </w:t>
      </w:r>
      <w:r w:rsidRPr="008D1D16">
        <w:rPr>
          <w:rFonts w:cs="David" w:hint="eastAsia"/>
          <w:b/>
          <w:bCs/>
          <w:rtl/>
        </w:rPr>
        <w:t>לו</w:t>
      </w:r>
      <w:r w:rsidRPr="008D1D16">
        <w:rPr>
          <w:rFonts w:cs="David"/>
          <w:b/>
          <w:bCs/>
          <w:rtl/>
        </w:rPr>
        <w:t xml:space="preserve"> </w:t>
      </w:r>
      <w:r w:rsidRPr="008D1D16">
        <w:rPr>
          <w:rFonts w:cs="David" w:hint="eastAsia"/>
          <w:b/>
          <w:bCs/>
          <w:rtl/>
        </w:rPr>
        <w:t>להמתין</w:t>
      </w:r>
      <w:r w:rsidRPr="008D1D16">
        <w:rPr>
          <w:rFonts w:cs="David"/>
          <w:b/>
          <w:bCs/>
          <w:rtl/>
        </w:rPr>
        <w:t xml:space="preserve"> </w:t>
      </w:r>
      <w:r w:rsidRPr="008D1D16">
        <w:rPr>
          <w:rFonts w:cs="David" w:hint="eastAsia"/>
          <w:b/>
          <w:bCs/>
          <w:rtl/>
        </w:rPr>
        <w:t>לתשובה</w:t>
      </w:r>
      <w:r w:rsidRPr="008D1D16">
        <w:rPr>
          <w:rFonts w:cs="David"/>
          <w:b/>
          <w:bCs/>
          <w:rtl/>
        </w:rPr>
        <w:t xml:space="preserve">, </w:t>
      </w:r>
      <w:r w:rsidRPr="008D1D16">
        <w:rPr>
          <w:rFonts w:cs="David" w:hint="eastAsia"/>
          <w:b/>
          <w:bCs/>
          <w:rtl/>
        </w:rPr>
        <w:t>אלא</w:t>
      </w:r>
      <w:r w:rsidRPr="008D1D16">
        <w:rPr>
          <w:rFonts w:cs="David"/>
          <w:b/>
          <w:bCs/>
          <w:rtl/>
        </w:rPr>
        <w:t xml:space="preserve"> </w:t>
      </w:r>
      <w:r w:rsidRPr="008D1D16">
        <w:rPr>
          <w:rFonts w:cs="David" w:hint="eastAsia"/>
          <w:b/>
          <w:bCs/>
          <w:rtl/>
        </w:rPr>
        <w:t>שעליו</w:t>
      </w:r>
      <w:r w:rsidRPr="008D1D16">
        <w:rPr>
          <w:rFonts w:cs="David"/>
          <w:b/>
          <w:bCs/>
          <w:rtl/>
        </w:rPr>
        <w:t xml:space="preserve"> </w:t>
      </w:r>
      <w:r w:rsidRPr="008D1D16">
        <w:rPr>
          <w:rFonts w:cs="David" w:hint="eastAsia"/>
          <w:b/>
          <w:bCs/>
          <w:rtl/>
        </w:rPr>
        <w:t>להגיש</w:t>
      </w:r>
      <w:r w:rsidRPr="008D1D16">
        <w:rPr>
          <w:rFonts w:cs="David"/>
          <w:b/>
          <w:bCs/>
          <w:rtl/>
        </w:rPr>
        <w:t xml:space="preserve"> </w:t>
      </w:r>
      <w:r w:rsidRPr="008D1D16">
        <w:rPr>
          <w:rFonts w:cs="David" w:hint="eastAsia"/>
          <w:b/>
          <w:bCs/>
          <w:rtl/>
        </w:rPr>
        <w:t>ערעור</w:t>
      </w:r>
      <w:r w:rsidRPr="008D1D16">
        <w:rPr>
          <w:rFonts w:cs="David"/>
          <w:b/>
          <w:bCs/>
          <w:rtl/>
        </w:rPr>
        <w:t xml:space="preserve"> </w:t>
      </w:r>
      <w:proofErr w:type="spellStart"/>
      <w:r w:rsidRPr="008D1D16">
        <w:rPr>
          <w:rFonts w:cs="David" w:hint="eastAsia"/>
          <w:b/>
          <w:bCs/>
          <w:rtl/>
        </w:rPr>
        <w:t>גימלה</w:t>
      </w:r>
      <w:proofErr w:type="spellEnd"/>
      <w:r w:rsidRPr="008D1D16">
        <w:rPr>
          <w:rFonts w:cs="David"/>
          <w:b/>
          <w:bCs/>
          <w:rtl/>
        </w:rPr>
        <w:t xml:space="preserve"> </w:t>
      </w:r>
      <w:r w:rsidRPr="008D1D16">
        <w:rPr>
          <w:rFonts w:cs="David" w:hint="eastAsia"/>
          <w:b/>
          <w:bCs/>
          <w:rtl/>
        </w:rPr>
        <w:t>תוך</w:t>
      </w:r>
      <w:r w:rsidRPr="008D1D16">
        <w:rPr>
          <w:rFonts w:cs="David"/>
          <w:b/>
          <w:bCs/>
          <w:rtl/>
        </w:rPr>
        <w:t xml:space="preserve"> 60 </w:t>
      </w:r>
      <w:r w:rsidRPr="008D1D16">
        <w:rPr>
          <w:rFonts w:cs="David" w:hint="eastAsia"/>
          <w:b/>
          <w:bCs/>
          <w:rtl/>
        </w:rPr>
        <w:t>ימים</w:t>
      </w:r>
      <w:ins w:id="44" w:author="Ofir Tal" w:date="2021-01-19T16:45:00Z">
        <w:r w:rsidR="00C825DF">
          <w:rPr>
            <w:rFonts w:cs="David" w:hint="cs"/>
            <w:b/>
            <w:bCs/>
            <w:rtl/>
          </w:rPr>
          <w:t xml:space="preserve"> מהמועד בו נמסר לו מה גובה </w:t>
        </w:r>
        <w:proofErr w:type="spellStart"/>
        <w:r w:rsidR="00C825DF">
          <w:rPr>
            <w:rFonts w:cs="David" w:hint="cs"/>
            <w:b/>
            <w:bCs/>
            <w:rtl/>
          </w:rPr>
          <w:t>הגימלה</w:t>
        </w:r>
      </w:ins>
      <w:proofErr w:type="spellEnd"/>
      <w:r>
        <w:rPr>
          <w:rFonts w:cs="David" w:hint="cs"/>
          <w:rtl/>
        </w:rPr>
        <w:t xml:space="preserve">. </w:t>
      </w:r>
    </w:p>
    <w:p w:rsidR="00B35871" w:rsidRDefault="00282EBB" w:rsidP="00282EBB">
      <w:pPr>
        <w:tabs>
          <w:tab w:val="left" w:pos="1124"/>
        </w:tabs>
        <w:spacing w:after="200" w:line="360" w:lineRule="auto"/>
        <w:ind w:left="1124"/>
        <w:jc w:val="both"/>
        <w:rPr>
          <w:rFonts w:cs="David"/>
          <w:rtl/>
        </w:rPr>
      </w:pPr>
      <w:r>
        <w:rPr>
          <w:rFonts w:cs="David" w:hint="cs"/>
          <w:rtl/>
        </w:rPr>
        <w:t xml:space="preserve">חזקה על המדינה </w:t>
      </w:r>
      <w:proofErr w:type="spellStart"/>
      <w:r w:rsidRPr="008D1D16">
        <w:rPr>
          <w:rFonts w:cs="David" w:hint="eastAsia"/>
          <w:b/>
          <w:bCs/>
          <w:rtl/>
        </w:rPr>
        <w:t>שהיתה</w:t>
      </w:r>
      <w:proofErr w:type="spellEnd"/>
      <w:r w:rsidRPr="008D1D16">
        <w:rPr>
          <w:rFonts w:cs="David"/>
          <w:b/>
          <w:bCs/>
          <w:rtl/>
        </w:rPr>
        <w:t xml:space="preserve"> </w:t>
      </w:r>
      <w:r w:rsidRPr="008D1D16">
        <w:rPr>
          <w:rFonts w:cs="David" w:hint="eastAsia"/>
          <w:b/>
          <w:bCs/>
          <w:rtl/>
        </w:rPr>
        <w:t>מבהירה</w:t>
      </w:r>
      <w:r w:rsidRPr="008D1D16">
        <w:rPr>
          <w:rFonts w:cs="David"/>
          <w:b/>
          <w:bCs/>
          <w:rtl/>
        </w:rPr>
        <w:t xml:space="preserve"> </w:t>
      </w:r>
      <w:r w:rsidRPr="008D1D16">
        <w:rPr>
          <w:rFonts w:cs="David" w:hint="eastAsia"/>
          <w:b/>
          <w:bCs/>
          <w:rtl/>
        </w:rPr>
        <w:t>למערער</w:t>
      </w:r>
      <w:r w:rsidRPr="008D1D16">
        <w:rPr>
          <w:rFonts w:cs="David"/>
          <w:b/>
          <w:bCs/>
          <w:rtl/>
        </w:rPr>
        <w:t xml:space="preserve"> </w:t>
      </w:r>
      <w:r w:rsidRPr="008D1D16">
        <w:rPr>
          <w:rFonts w:cs="David" w:hint="eastAsia"/>
          <w:b/>
          <w:bCs/>
          <w:rtl/>
        </w:rPr>
        <w:t>שפניותיו</w:t>
      </w:r>
      <w:r w:rsidRPr="008D1D16">
        <w:rPr>
          <w:rFonts w:cs="David"/>
          <w:b/>
          <w:bCs/>
          <w:rtl/>
        </w:rPr>
        <w:t xml:space="preserve"> </w:t>
      </w:r>
      <w:r w:rsidRPr="008D1D16">
        <w:rPr>
          <w:rFonts w:cs="David" w:hint="eastAsia"/>
          <w:b/>
          <w:bCs/>
          <w:rtl/>
        </w:rPr>
        <w:t>אינן</w:t>
      </w:r>
      <w:r w:rsidRPr="008D1D16">
        <w:rPr>
          <w:rFonts w:cs="David"/>
          <w:b/>
          <w:bCs/>
          <w:rtl/>
        </w:rPr>
        <w:t xml:space="preserve"> </w:t>
      </w:r>
      <w:r w:rsidRPr="008D1D16">
        <w:rPr>
          <w:rFonts w:cs="David" w:hint="eastAsia"/>
          <w:b/>
          <w:bCs/>
          <w:rtl/>
        </w:rPr>
        <w:t>מעכבות</w:t>
      </w:r>
      <w:r w:rsidRPr="008D1D16">
        <w:rPr>
          <w:rFonts w:cs="David"/>
          <w:b/>
          <w:bCs/>
          <w:rtl/>
        </w:rPr>
        <w:t xml:space="preserve"> </w:t>
      </w:r>
      <w:r w:rsidRPr="008D1D16">
        <w:rPr>
          <w:rFonts w:cs="David" w:hint="eastAsia"/>
          <w:b/>
          <w:bCs/>
          <w:rtl/>
        </w:rPr>
        <w:t>את</w:t>
      </w:r>
      <w:r w:rsidRPr="008D1D16">
        <w:rPr>
          <w:rFonts w:cs="David"/>
          <w:b/>
          <w:bCs/>
          <w:rtl/>
        </w:rPr>
        <w:t xml:space="preserve"> </w:t>
      </w:r>
      <w:proofErr w:type="spellStart"/>
      <w:r w:rsidRPr="008D1D16">
        <w:rPr>
          <w:rFonts w:cs="David" w:hint="eastAsia"/>
          <w:b/>
          <w:bCs/>
          <w:rtl/>
        </w:rPr>
        <w:t>מירוץ</w:t>
      </w:r>
      <w:proofErr w:type="spellEnd"/>
      <w:r w:rsidRPr="008D1D16">
        <w:rPr>
          <w:rFonts w:cs="David"/>
          <w:b/>
          <w:bCs/>
          <w:rtl/>
        </w:rPr>
        <w:t xml:space="preserve"> </w:t>
      </w:r>
      <w:r w:rsidRPr="008D1D16">
        <w:rPr>
          <w:rFonts w:cs="David" w:hint="eastAsia"/>
          <w:b/>
          <w:bCs/>
          <w:rtl/>
        </w:rPr>
        <w:t>הזמן</w:t>
      </w:r>
      <w:r w:rsidRPr="008D1D16">
        <w:rPr>
          <w:rFonts w:cs="David"/>
          <w:b/>
          <w:bCs/>
          <w:rtl/>
        </w:rPr>
        <w:t xml:space="preserve"> </w:t>
      </w:r>
      <w:r w:rsidRPr="008D1D16">
        <w:rPr>
          <w:rFonts w:cs="David" w:hint="eastAsia"/>
          <w:b/>
          <w:bCs/>
          <w:rtl/>
        </w:rPr>
        <w:t>להגשת</w:t>
      </w:r>
      <w:r w:rsidRPr="008D1D16">
        <w:rPr>
          <w:rFonts w:cs="David"/>
          <w:b/>
          <w:bCs/>
          <w:rtl/>
        </w:rPr>
        <w:t xml:space="preserve"> </w:t>
      </w:r>
      <w:r w:rsidRPr="008D1D16">
        <w:rPr>
          <w:rFonts w:cs="David" w:hint="eastAsia"/>
          <w:b/>
          <w:bCs/>
          <w:rtl/>
        </w:rPr>
        <w:t>ערעור</w:t>
      </w:r>
      <w:r w:rsidRPr="008D1D16">
        <w:rPr>
          <w:rFonts w:cs="David"/>
          <w:b/>
          <w:bCs/>
          <w:rtl/>
        </w:rPr>
        <w:t xml:space="preserve"> </w:t>
      </w:r>
      <w:r w:rsidRPr="008D1D16">
        <w:rPr>
          <w:rFonts w:cs="David" w:hint="eastAsia"/>
          <w:b/>
          <w:bCs/>
          <w:rtl/>
        </w:rPr>
        <w:t>תוך</w:t>
      </w:r>
      <w:r w:rsidRPr="008D1D16">
        <w:rPr>
          <w:rFonts w:cs="David"/>
          <w:b/>
          <w:bCs/>
          <w:rtl/>
        </w:rPr>
        <w:t xml:space="preserve"> 60 </w:t>
      </w:r>
      <w:r w:rsidRPr="008D1D16">
        <w:rPr>
          <w:rFonts w:cs="David" w:hint="eastAsia"/>
          <w:b/>
          <w:bCs/>
          <w:rtl/>
        </w:rPr>
        <w:t>ימים</w:t>
      </w:r>
      <w:r>
        <w:rPr>
          <w:rFonts w:cs="David" w:hint="cs"/>
          <w:rtl/>
        </w:rPr>
        <w:t xml:space="preserve"> (לשיטתה של המדינה, כמובן). </w:t>
      </w:r>
    </w:p>
    <w:p w:rsidR="000E4F5B" w:rsidRDefault="00282EBB" w:rsidP="00282EBB">
      <w:pPr>
        <w:tabs>
          <w:tab w:val="left" w:pos="1124"/>
        </w:tabs>
        <w:spacing w:after="200" w:line="360" w:lineRule="auto"/>
        <w:ind w:left="1124"/>
        <w:jc w:val="both"/>
        <w:rPr>
          <w:rFonts w:cs="David"/>
        </w:rPr>
      </w:pPr>
      <w:r>
        <w:rPr>
          <w:rFonts w:cs="David" w:hint="cs"/>
          <w:rtl/>
        </w:rPr>
        <w:t xml:space="preserve">האמת היא שהמדינה נהגה בדרך הפוכה: </w:t>
      </w:r>
      <w:r w:rsidRPr="008D1D16">
        <w:rPr>
          <w:rFonts w:cs="David" w:hint="eastAsia"/>
          <w:b/>
          <w:bCs/>
          <w:rtl/>
        </w:rPr>
        <w:t>למערער</w:t>
      </w:r>
      <w:r w:rsidRPr="008D1D16">
        <w:rPr>
          <w:rFonts w:cs="David"/>
          <w:b/>
          <w:bCs/>
          <w:rtl/>
        </w:rPr>
        <w:t xml:space="preserve"> נאמר </w:t>
      </w:r>
      <w:r w:rsidR="00E93EE7" w:rsidRPr="008D1D16">
        <w:rPr>
          <w:rFonts w:cs="David" w:hint="eastAsia"/>
          <w:b/>
          <w:bCs/>
          <w:rtl/>
        </w:rPr>
        <w:t>מפורשות</w:t>
      </w:r>
      <w:r w:rsidR="00E93EE7" w:rsidRPr="008D1D16">
        <w:rPr>
          <w:rFonts w:cs="David"/>
          <w:b/>
          <w:bCs/>
          <w:rtl/>
        </w:rPr>
        <w:t xml:space="preserve"> </w:t>
      </w:r>
      <w:r w:rsidR="00E93EE7" w:rsidRPr="008D1D16">
        <w:rPr>
          <w:rFonts w:cs="David" w:hint="eastAsia"/>
          <w:b/>
          <w:bCs/>
          <w:rtl/>
        </w:rPr>
        <w:t>שהוא</w:t>
      </w:r>
      <w:r w:rsidR="00E93EE7" w:rsidRPr="008D1D16">
        <w:rPr>
          <w:rFonts w:cs="David"/>
          <w:b/>
          <w:bCs/>
          <w:rtl/>
        </w:rPr>
        <w:t xml:space="preserve"> </w:t>
      </w:r>
      <w:r w:rsidR="00E93EE7" w:rsidRPr="008D1D16">
        <w:rPr>
          <w:rFonts w:cs="David" w:hint="eastAsia"/>
          <w:b/>
          <w:bCs/>
          <w:rtl/>
        </w:rPr>
        <w:t>לא</w:t>
      </w:r>
      <w:r w:rsidR="00E93EE7" w:rsidRPr="008D1D16">
        <w:rPr>
          <w:rFonts w:cs="David"/>
          <w:b/>
          <w:bCs/>
          <w:rtl/>
        </w:rPr>
        <w:t xml:space="preserve"> </w:t>
      </w:r>
      <w:r w:rsidR="00E93EE7" w:rsidRPr="008D1D16">
        <w:rPr>
          <w:rFonts w:cs="David" w:hint="eastAsia"/>
          <w:b/>
          <w:bCs/>
          <w:rtl/>
        </w:rPr>
        <w:t>נדרש</w:t>
      </w:r>
      <w:r w:rsidR="00E93EE7" w:rsidRPr="008D1D16">
        <w:rPr>
          <w:rFonts w:cs="David"/>
          <w:b/>
          <w:bCs/>
          <w:rtl/>
        </w:rPr>
        <w:t xml:space="preserve"> </w:t>
      </w:r>
      <w:r w:rsidR="00E93EE7" w:rsidRPr="008D1D16">
        <w:rPr>
          <w:rFonts w:cs="David" w:hint="eastAsia"/>
          <w:b/>
          <w:bCs/>
          <w:rtl/>
        </w:rPr>
        <w:t>להגיש</w:t>
      </w:r>
      <w:r w:rsidR="00E93EE7" w:rsidRPr="008D1D16">
        <w:rPr>
          <w:rFonts w:cs="David"/>
          <w:b/>
          <w:bCs/>
          <w:rtl/>
        </w:rPr>
        <w:t xml:space="preserve"> </w:t>
      </w:r>
      <w:r w:rsidR="00E93EE7" w:rsidRPr="008D1D16">
        <w:rPr>
          <w:rFonts w:cs="David" w:hint="eastAsia"/>
          <w:b/>
          <w:bCs/>
          <w:rtl/>
        </w:rPr>
        <w:t>ערעור</w:t>
      </w:r>
      <w:r w:rsidR="00E93EE7" w:rsidRPr="008D1D16">
        <w:rPr>
          <w:rFonts w:cs="David"/>
          <w:b/>
          <w:bCs/>
          <w:rtl/>
        </w:rPr>
        <w:t xml:space="preserve"> </w:t>
      </w:r>
      <w:r w:rsidR="00E93EE7" w:rsidRPr="008D1D16">
        <w:rPr>
          <w:rFonts w:cs="David" w:hint="eastAsia"/>
          <w:b/>
          <w:bCs/>
          <w:rtl/>
        </w:rPr>
        <w:t>גמלה</w:t>
      </w:r>
      <w:r w:rsidR="00E93EE7" w:rsidRPr="008D1D16">
        <w:rPr>
          <w:rFonts w:cs="David"/>
          <w:b/>
          <w:bCs/>
          <w:rtl/>
        </w:rPr>
        <w:t xml:space="preserve"> </w:t>
      </w:r>
      <w:r w:rsidR="00E93EE7" w:rsidRPr="008D1D16">
        <w:rPr>
          <w:rFonts w:cs="David" w:hint="eastAsia"/>
          <w:b/>
          <w:bCs/>
          <w:rtl/>
        </w:rPr>
        <w:t>ועליו</w:t>
      </w:r>
      <w:r w:rsidR="00E93EE7" w:rsidRPr="008D1D16">
        <w:rPr>
          <w:rFonts w:cs="David"/>
          <w:b/>
          <w:bCs/>
          <w:rtl/>
        </w:rPr>
        <w:t xml:space="preserve"> </w:t>
      </w:r>
      <w:r w:rsidR="00E93EE7" w:rsidRPr="008D1D16">
        <w:rPr>
          <w:rFonts w:cs="David" w:hint="eastAsia"/>
          <w:b/>
          <w:bCs/>
          <w:rtl/>
        </w:rPr>
        <w:t>לפנות</w:t>
      </w:r>
      <w:r w:rsidR="00E93EE7" w:rsidRPr="008D1D16">
        <w:rPr>
          <w:rFonts w:cs="David"/>
          <w:b/>
          <w:bCs/>
          <w:rtl/>
        </w:rPr>
        <w:t xml:space="preserve"> </w:t>
      </w:r>
      <w:r w:rsidR="00E93EE7" w:rsidRPr="008D1D16">
        <w:rPr>
          <w:rFonts w:cs="David" w:hint="eastAsia"/>
          <w:b/>
          <w:bCs/>
          <w:rtl/>
        </w:rPr>
        <w:t>לנציבות</w:t>
      </w:r>
      <w:r w:rsidR="00E93EE7" w:rsidRPr="008D1D16">
        <w:rPr>
          <w:rFonts w:cs="David"/>
          <w:b/>
          <w:bCs/>
          <w:rtl/>
        </w:rPr>
        <w:t xml:space="preserve"> </w:t>
      </w:r>
      <w:r w:rsidR="00E93EE7" w:rsidRPr="008D1D16">
        <w:rPr>
          <w:rFonts w:cs="David" w:hint="eastAsia"/>
          <w:b/>
          <w:bCs/>
          <w:rtl/>
        </w:rPr>
        <w:t>שירות</w:t>
      </w:r>
      <w:r w:rsidR="00E93EE7" w:rsidRPr="008D1D16">
        <w:rPr>
          <w:rFonts w:cs="David"/>
          <w:b/>
          <w:bCs/>
          <w:rtl/>
        </w:rPr>
        <w:t xml:space="preserve"> </w:t>
      </w:r>
      <w:r w:rsidR="00E93EE7" w:rsidRPr="008D1D16">
        <w:rPr>
          <w:rFonts w:cs="David" w:hint="eastAsia"/>
          <w:b/>
          <w:bCs/>
          <w:rtl/>
        </w:rPr>
        <w:t>המדינה</w:t>
      </w:r>
      <w:r w:rsidR="00E93EE7" w:rsidRPr="008D1D16">
        <w:rPr>
          <w:rFonts w:cs="David"/>
          <w:b/>
          <w:bCs/>
          <w:rtl/>
        </w:rPr>
        <w:t xml:space="preserve"> </w:t>
      </w:r>
      <w:r w:rsidR="00E93EE7" w:rsidRPr="008D1D16">
        <w:rPr>
          <w:rFonts w:cs="David" w:hint="eastAsia"/>
          <w:b/>
          <w:bCs/>
          <w:rtl/>
        </w:rPr>
        <w:t>על</w:t>
      </w:r>
      <w:r w:rsidR="00E93EE7" w:rsidRPr="008D1D16">
        <w:rPr>
          <w:rFonts w:cs="David"/>
          <w:b/>
          <w:bCs/>
          <w:rtl/>
        </w:rPr>
        <w:t xml:space="preserve"> </w:t>
      </w:r>
      <w:r w:rsidR="00E93EE7" w:rsidRPr="008D1D16">
        <w:rPr>
          <w:rFonts w:cs="David" w:hint="eastAsia"/>
          <w:b/>
          <w:bCs/>
          <w:rtl/>
        </w:rPr>
        <w:t>מנת</w:t>
      </w:r>
      <w:r w:rsidR="00E93EE7" w:rsidRPr="008D1D16">
        <w:rPr>
          <w:rFonts w:cs="David"/>
          <w:b/>
          <w:bCs/>
          <w:rtl/>
        </w:rPr>
        <w:t xml:space="preserve"> </w:t>
      </w:r>
      <w:r w:rsidR="00E93EE7" w:rsidRPr="008D1D16">
        <w:rPr>
          <w:rFonts w:cs="David" w:hint="eastAsia"/>
          <w:b/>
          <w:bCs/>
          <w:rtl/>
        </w:rPr>
        <w:t>למצות</w:t>
      </w:r>
      <w:r w:rsidR="00E93EE7" w:rsidRPr="008D1D16">
        <w:rPr>
          <w:rFonts w:cs="David"/>
          <w:b/>
          <w:bCs/>
          <w:rtl/>
        </w:rPr>
        <w:t xml:space="preserve"> </w:t>
      </w:r>
      <w:r w:rsidR="00E93EE7" w:rsidRPr="008D1D16">
        <w:rPr>
          <w:rFonts w:cs="David" w:hint="eastAsia"/>
          <w:b/>
          <w:bCs/>
          <w:rtl/>
        </w:rPr>
        <w:t>את</w:t>
      </w:r>
      <w:r w:rsidR="00E93EE7" w:rsidRPr="008D1D16">
        <w:rPr>
          <w:rFonts w:cs="David"/>
          <w:b/>
          <w:bCs/>
          <w:rtl/>
        </w:rPr>
        <w:t xml:space="preserve"> </w:t>
      </w:r>
      <w:r w:rsidR="00E93EE7" w:rsidRPr="008D1D16">
        <w:rPr>
          <w:rFonts w:cs="David" w:hint="eastAsia"/>
          <w:b/>
          <w:bCs/>
          <w:rtl/>
        </w:rPr>
        <w:t>ההליכים</w:t>
      </w:r>
      <w:r w:rsidR="00E93EE7" w:rsidRPr="008D1D16">
        <w:rPr>
          <w:rFonts w:cs="David"/>
          <w:b/>
          <w:bCs/>
          <w:rtl/>
        </w:rPr>
        <w:t xml:space="preserve"> </w:t>
      </w:r>
      <w:r w:rsidR="00E93EE7" w:rsidRPr="008D1D16">
        <w:rPr>
          <w:rFonts w:cs="David" w:hint="eastAsia"/>
          <w:b/>
          <w:bCs/>
          <w:rtl/>
        </w:rPr>
        <w:t>מולה</w:t>
      </w:r>
      <w:r w:rsidR="00E93EE7">
        <w:rPr>
          <w:rFonts w:cs="David" w:hint="cs"/>
          <w:rtl/>
        </w:rPr>
        <w:t>.</w:t>
      </w:r>
      <w:ins w:id="45" w:author="Ofir Tal" w:date="2021-01-19T16:46:00Z">
        <w:r w:rsidR="000E09BA">
          <w:rPr>
            <w:rFonts w:cs="David" w:hint="cs"/>
            <w:rtl/>
          </w:rPr>
          <w:t xml:space="preserve"> </w:t>
        </w:r>
      </w:ins>
    </w:p>
    <w:p w:rsidR="00E93EE7" w:rsidRDefault="00E93EE7">
      <w:pPr>
        <w:numPr>
          <w:ilvl w:val="1"/>
          <w:numId w:val="1"/>
        </w:numPr>
        <w:tabs>
          <w:tab w:val="clear" w:pos="792"/>
          <w:tab w:val="left" w:pos="1124"/>
        </w:tabs>
        <w:spacing w:after="200" w:line="360" w:lineRule="auto"/>
        <w:ind w:left="1124" w:hanging="540"/>
        <w:jc w:val="both"/>
        <w:rPr>
          <w:rFonts w:cs="David"/>
        </w:rPr>
        <w:pPrChange w:id="46" w:author="Ofir Tal" w:date="2021-01-19T16:47:00Z">
          <w:pPr>
            <w:numPr>
              <w:ilvl w:val="1"/>
              <w:numId w:val="1"/>
            </w:numPr>
            <w:tabs>
              <w:tab w:val="num" w:pos="792"/>
              <w:tab w:val="left" w:pos="1124"/>
            </w:tabs>
            <w:spacing w:after="200" w:line="360" w:lineRule="auto"/>
            <w:ind w:left="1124" w:hanging="540"/>
            <w:jc w:val="both"/>
          </w:pPr>
        </w:pPrChange>
      </w:pPr>
      <w:r>
        <w:rPr>
          <w:rFonts w:cs="David" w:hint="cs"/>
          <w:rtl/>
        </w:rPr>
        <w:t xml:space="preserve">כמו כן דומה כי עמדת המדינה דווקא מחזקת את טענת המערער כי יש לראות את כל העניינים הקשורים להליכים שהוא מנהל </w:t>
      </w:r>
      <w:r w:rsidRPr="000E09BA">
        <w:rPr>
          <w:rFonts w:cs="David" w:hint="eastAsia"/>
          <w:b/>
          <w:bCs/>
          <w:u w:val="single"/>
          <w:rtl/>
          <w:rPrChange w:id="47" w:author="Ofir Tal" w:date="2021-01-19T16:47:00Z">
            <w:rPr>
              <w:rFonts w:cs="David" w:hint="eastAsia"/>
              <w:b/>
              <w:bCs/>
              <w:rtl/>
            </w:rPr>
          </w:rPrChange>
        </w:rPr>
        <w:t>כמכלול</w:t>
      </w:r>
      <w:r w:rsidRPr="000E09BA">
        <w:rPr>
          <w:rFonts w:cs="David"/>
          <w:b/>
          <w:bCs/>
          <w:u w:val="single"/>
          <w:rtl/>
          <w:rPrChange w:id="48" w:author="Ofir Tal" w:date="2021-01-19T16:47:00Z">
            <w:rPr>
              <w:rFonts w:cs="David"/>
              <w:b/>
              <w:bCs/>
              <w:rtl/>
            </w:rPr>
          </w:rPrChange>
        </w:rPr>
        <w:t xml:space="preserve"> </w:t>
      </w:r>
      <w:r w:rsidRPr="000E09BA">
        <w:rPr>
          <w:rFonts w:cs="David" w:hint="eastAsia"/>
          <w:b/>
          <w:bCs/>
          <w:u w:val="single"/>
          <w:rtl/>
          <w:rPrChange w:id="49" w:author="Ofir Tal" w:date="2021-01-19T16:47:00Z">
            <w:rPr>
              <w:rFonts w:cs="David" w:hint="eastAsia"/>
              <w:b/>
              <w:bCs/>
              <w:rtl/>
            </w:rPr>
          </w:rPrChange>
        </w:rPr>
        <w:t>אחד</w:t>
      </w:r>
      <w:r w:rsidRPr="000E09BA">
        <w:rPr>
          <w:rFonts w:cs="David"/>
          <w:b/>
          <w:bCs/>
          <w:u w:val="single"/>
          <w:rtl/>
          <w:rPrChange w:id="50" w:author="Ofir Tal" w:date="2021-01-19T16:47:00Z">
            <w:rPr>
              <w:rFonts w:cs="David"/>
              <w:b/>
              <w:bCs/>
              <w:rtl/>
            </w:rPr>
          </w:rPrChange>
        </w:rPr>
        <w:t xml:space="preserve"> </w:t>
      </w:r>
      <w:r w:rsidRPr="000E09BA">
        <w:rPr>
          <w:rFonts w:cs="David" w:hint="eastAsia"/>
          <w:b/>
          <w:bCs/>
          <w:u w:val="single"/>
          <w:rtl/>
          <w:rPrChange w:id="51" w:author="Ofir Tal" w:date="2021-01-19T16:47:00Z">
            <w:rPr>
              <w:rFonts w:cs="David" w:hint="eastAsia"/>
              <w:b/>
              <w:bCs/>
              <w:rtl/>
            </w:rPr>
          </w:rPrChange>
        </w:rPr>
        <w:t>שלא</w:t>
      </w:r>
      <w:r w:rsidRPr="000E09BA">
        <w:rPr>
          <w:rFonts w:cs="David"/>
          <w:b/>
          <w:bCs/>
          <w:u w:val="single"/>
          <w:rtl/>
          <w:rPrChange w:id="52" w:author="Ofir Tal" w:date="2021-01-19T16:47:00Z">
            <w:rPr>
              <w:rFonts w:cs="David"/>
              <w:b/>
              <w:bCs/>
              <w:rtl/>
            </w:rPr>
          </w:rPrChange>
        </w:rPr>
        <w:t xml:space="preserve"> </w:t>
      </w:r>
      <w:r w:rsidRPr="000E09BA">
        <w:rPr>
          <w:rFonts w:cs="David" w:hint="eastAsia"/>
          <w:b/>
          <w:bCs/>
          <w:u w:val="single"/>
          <w:rtl/>
          <w:rPrChange w:id="53" w:author="Ofir Tal" w:date="2021-01-19T16:47:00Z">
            <w:rPr>
              <w:rFonts w:cs="David" w:hint="eastAsia"/>
              <w:b/>
              <w:bCs/>
              <w:rtl/>
            </w:rPr>
          </w:rPrChange>
        </w:rPr>
        <w:t>ניתן</w:t>
      </w:r>
      <w:r w:rsidRPr="000E09BA">
        <w:rPr>
          <w:rFonts w:cs="David"/>
          <w:b/>
          <w:bCs/>
          <w:u w:val="single"/>
          <w:rtl/>
          <w:rPrChange w:id="54" w:author="Ofir Tal" w:date="2021-01-19T16:47:00Z">
            <w:rPr>
              <w:rFonts w:cs="David"/>
              <w:b/>
              <w:bCs/>
              <w:rtl/>
            </w:rPr>
          </w:rPrChange>
        </w:rPr>
        <w:t xml:space="preserve"> </w:t>
      </w:r>
      <w:r w:rsidRPr="000E09BA">
        <w:rPr>
          <w:rFonts w:cs="David" w:hint="eastAsia"/>
          <w:b/>
          <w:bCs/>
          <w:u w:val="single"/>
          <w:rtl/>
          <w:rPrChange w:id="55" w:author="Ofir Tal" w:date="2021-01-19T16:47:00Z">
            <w:rPr>
              <w:rFonts w:cs="David" w:hint="eastAsia"/>
              <w:b/>
              <w:bCs/>
              <w:rtl/>
            </w:rPr>
          </w:rPrChange>
        </w:rPr>
        <w:t>להפריד</w:t>
      </w:r>
      <w:r w:rsidRPr="000E09BA">
        <w:rPr>
          <w:rFonts w:cs="David"/>
          <w:b/>
          <w:bCs/>
          <w:u w:val="single"/>
          <w:rtl/>
          <w:rPrChange w:id="56" w:author="Ofir Tal" w:date="2021-01-19T16:47:00Z">
            <w:rPr>
              <w:rFonts w:cs="David"/>
              <w:b/>
              <w:bCs/>
              <w:rtl/>
            </w:rPr>
          </w:rPrChange>
        </w:rPr>
        <w:t xml:space="preserve"> </w:t>
      </w:r>
      <w:r w:rsidRPr="000E09BA">
        <w:rPr>
          <w:rFonts w:cs="David" w:hint="eastAsia"/>
          <w:b/>
          <w:bCs/>
          <w:u w:val="single"/>
          <w:rtl/>
          <w:rPrChange w:id="57" w:author="Ofir Tal" w:date="2021-01-19T16:47:00Z">
            <w:rPr>
              <w:rFonts w:cs="David" w:hint="eastAsia"/>
              <w:b/>
              <w:bCs/>
              <w:rtl/>
            </w:rPr>
          </w:rPrChange>
        </w:rPr>
        <w:t>בין</w:t>
      </w:r>
      <w:r w:rsidRPr="000E09BA">
        <w:rPr>
          <w:rFonts w:cs="David"/>
          <w:b/>
          <w:bCs/>
          <w:u w:val="single"/>
          <w:rtl/>
          <w:rPrChange w:id="58" w:author="Ofir Tal" w:date="2021-01-19T16:47:00Z">
            <w:rPr>
              <w:rFonts w:cs="David"/>
              <w:b/>
              <w:bCs/>
              <w:rtl/>
            </w:rPr>
          </w:rPrChange>
        </w:rPr>
        <w:t xml:space="preserve"> </w:t>
      </w:r>
      <w:r w:rsidRPr="000E09BA">
        <w:rPr>
          <w:rFonts w:cs="David" w:hint="eastAsia"/>
          <w:b/>
          <w:bCs/>
          <w:u w:val="single"/>
          <w:rtl/>
          <w:rPrChange w:id="59" w:author="Ofir Tal" w:date="2021-01-19T16:47:00Z">
            <w:rPr>
              <w:rFonts w:cs="David" w:hint="eastAsia"/>
              <w:b/>
              <w:bCs/>
              <w:rtl/>
            </w:rPr>
          </w:rPrChange>
        </w:rPr>
        <w:t>חלקיו</w:t>
      </w:r>
      <w:ins w:id="60" w:author="Ofir Tal" w:date="2021-01-19T16:47:00Z">
        <w:r w:rsidR="000E09BA" w:rsidRPr="000E09BA">
          <w:rPr>
            <w:rFonts w:cs="David"/>
            <w:b/>
            <w:bCs/>
            <w:rtl/>
            <w:rPrChange w:id="61" w:author="Ofir Tal" w:date="2021-01-19T16:47:00Z">
              <w:rPr>
                <w:rFonts w:cs="David"/>
                <w:b/>
                <w:bCs/>
                <w:u w:val="single"/>
                <w:rtl/>
              </w:rPr>
            </w:rPrChange>
          </w:rPr>
          <w:t xml:space="preserve">, </w:t>
        </w:r>
      </w:ins>
      <w:del w:id="62" w:author="Ofir Tal" w:date="2021-01-19T16:47:00Z">
        <w:r w:rsidRPr="000E09BA" w:rsidDel="000E09BA">
          <w:rPr>
            <w:rFonts w:cs="David"/>
            <w:rtl/>
          </w:rPr>
          <w:delText xml:space="preserve">. בהתאם, ההשגה על ההחלטות בעניין הגימלה כפופה </w:delText>
        </w:r>
        <w:r w:rsidRPr="000E09BA" w:rsidDel="000E09BA">
          <w:rPr>
            <w:rFonts w:cs="David" w:hint="eastAsia"/>
            <w:b/>
            <w:bCs/>
            <w:rtl/>
          </w:rPr>
          <w:delText>כולה</w:delText>
        </w:r>
        <w:r w:rsidRPr="000E09BA" w:rsidDel="000E09BA">
          <w:rPr>
            <w:rFonts w:cs="David"/>
            <w:b/>
            <w:bCs/>
            <w:rtl/>
          </w:rPr>
          <w:delText xml:space="preserve"> </w:delText>
        </w:r>
        <w:r w:rsidRPr="000E09BA" w:rsidDel="000E09BA">
          <w:rPr>
            <w:rFonts w:cs="David" w:hint="eastAsia"/>
            <w:rtl/>
          </w:rPr>
          <w:delText>לחוק</w:delText>
        </w:r>
        <w:r w:rsidRPr="000E09BA" w:rsidDel="000E09BA">
          <w:rPr>
            <w:rFonts w:cs="David"/>
            <w:rtl/>
          </w:rPr>
          <w:delText xml:space="preserve"> </w:delText>
        </w:r>
        <w:r w:rsidRPr="000E09BA" w:rsidDel="000E09BA">
          <w:rPr>
            <w:rFonts w:cs="David" w:hint="eastAsia"/>
            <w:rtl/>
          </w:rPr>
          <w:delText>ההתיישנות</w:delText>
        </w:r>
        <w:r w:rsidRPr="000E09BA" w:rsidDel="000E09BA">
          <w:rPr>
            <w:rFonts w:cs="David"/>
            <w:rtl/>
          </w:rPr>
          <w:delText xml:space="preserve"> </w:delText>
        </w:r>
        <w:r w:rsidRPr="000E09BA" w:rsidDel="000E09BA">
          <w:rPr>
            <w:rFonts w:cs="David" w:hint="eastAsia"/>
            <w:rtl/>
          </w:rPr>
          <w:delText>ולא</w:delText>
        </w:r>
      </w:del>
      <w:ins w:id="63" w:author="Ofir Tal" w:date="2021-01-19T16:47:00Z">
        <w:r w:rsidR="000E09BA" w:rsidRPr="000E09BA">
          <w:rPr>
            <w:rFonts w:cs="David" w:hint="eastAsia"/>
            <w:rtl/>
          </w:rPr>
          <w:t>ואשר</w:t>
        </w:r>
        <w:r w:rsidR="000E09BA" w:rsidRPr="000E09BA">
          <w:rPr>
            <w:rFonts w:cs="David"/>
            <w:rtl/>
          </w:rPr>
          <w:t xml:space="preserve"> </w:t>
        </w:r>
        <w:r w:rsidR="000E09BA" w:rsidRPr="000E09BA">
          <w:rPr>
            <w:rFonts w:cs="David" w:hint="eastAsia"/>
            <w:rtl/>
          </w:rPr>
          <w:t>אינו</w:t>
        </w:r>
        <w:r w:rsidR="000E09BA" w:rsidRPr="000E09BA">
          <w:rPr>
            <w:rFonts w:cs="David"/>
            <w:rtl/>
          </w:rPr>
          <w:t xml:space="preserve"> </w:t>
        </w:r>
        <w:r w:rsidR="000E09BA" w:rsidRPr="000E09BA">
          <w:rPr>
            <w:rFonts w:cs="David" w:hint="eastAsia"/>
            <w:rtl/>
          </w:rPr>
          <w:t>כפוף</w:t>
        </w:r>
      </w:ins>
      <w:r>
        <w:rPr>
          <w:rFonts w:cs="David" w:hint="cs"/>
          <w:rtl/>
        </w:rPr>
        <w:t xml:space="preserve"> למועד הקבוע בחוק </w:t>
      </w:r>
      <w:proofErr w:type="spellStart"/>
      <w:r>
        <w:rPr>
          <w:rFonts w:cs="David" w:hint="cs"/>
          <w:rtl/>
        </w:rPr>
        <w:t>הגימלאות</w:t>
      </w:r>
      <w:proofErr w:type="spellEnd"/>
      <w:r>
        <w:rPr>
          <w:rFonts w:cs="David" w:hint="cs"/>
          <w:rtl/>
        </w:rPr>
        <w:t>.</w:t>
      </w:r>
    </w:p>
    <w:p w:rsidR="007A2912" w:rsidRDefault="007A2912" w:rsidP="008D1D16">
      <w:pPr>
        <w:tabs>
          <w:tab w:val="left" w:pos="1124"/>
        </w:tabs>
        <w:spacing w:after="200" w:line="360" w:lineRule="auto"/>
        <w:ind w:left="1124"/>
        <w:jc w:val="both"/>
        <w:rPr>
          <w:rFonts w:cs="David"/>
        </w:rPr>
      </w:pPr>
      <w:r w:rsidRPr="007A2912">
        <w:rPr>
          <w:rFonts w:cs="David" w:hint="cs"/>
          <w:rtl/>
        </w:rPr>
        <w:t xml:space="preserve">ודוק </w:t>
      </w:r>
      <w:r w:rsidRPr="007A2912">
        <w:rPr>
          <w:rFonts w:cs="David"/>
          <w:rtl/>
        </w:rPr>
        <w:t>–</w:t>
      </w:r>
      <w:r w:rsidRPr="007A2912">
        <w:rPr>
          <w:rFonts w:cs="David" w:hint="cs"/>
          <w:rtl/>
        </w:rPr>
        <w:t xml:space="preserve"> העילה להגשת התביעות כולן השתכללה רק כאשר </w:t>
      </w:r>
      <w:r w:rsidRPr="008D1D16">
        <w:rPr>
          <w:rFonts w:cs="David" w:hint="eastAsia"/>
          <w:b/>
          <w:bCs/>
          <w:u w:val="single"/>
          <w:rtl/>
        </w:rPr>
        <w:t>כל</w:t>
      </w:r>
      <w:r w:rsidRPr="007A2912">
        <w:rPr>
          <w:rFonts w:cs="David" w:hint="cs"/>
          <w:rtl/>
        </w:rPr>
        <w:t xml:space="preserve"> רכיבי התביעה היו ידועים למערער</w:t>
      </w:r>
      <w:r>
        <w:rPr>
          <w:rFonts w:cs="David" w:hint="cs"/>
          <w:rtl/>
        </w:rPr>
        <w:t xml:space="preserve"> </w:t>
      </w:r>
      <w:r>
        <w:rPr>
          <w:rFonts w:cs="David" w:hint="cs"/>
          <w:b/>
          <w:bCs/>
          <w:rtl/>
        </w:rPr>
        <w:t>בחודש דצמבר 2012</w:t>
      </w:r>
      <w:r w:rsidRPr="007A2912">
        <w:rPr>
          <w:rFonts w:cs="David" w:hint="cs"/>
          <w:rtl/>
        </w:rPr>
        <w:t xml:space="preserve">, ובפרט </w:t>
      </w:r>
      <w:r w:rsidRPr="007A2912">
        <w:rPr>
          <w:rFonts w:cs="David"/>
          <w:rtl/>
        </w:rPr>
        <w:t>–</w:t>
      </w:r>
      <w:r w:rsidRPr="007A2912">
        <w:rPr>
          <w:rFonts w:cs="David" w:hint="cs"/>
          <w:rtl/>
        </w:rPr>
        <w:t xml:space="preserve"> מה גובה גמלתו. לשם הדוגמא </w:t>
      </w:r>
      <w:r>
        <w:rPr>
          <w:rFonts w:cs="David" w:hint="cs"/>
          <w:rtl/>
        </w:rPr>
        <w:t xml:space="preserve">נציין </w:t>
      </w:r>
      <w:r w:rsidRPr="007A2912">
        <w:rPr>
          <w:rFonts w:cs="David" w:hint="cs"/>
          <w:rtl/>
        </w:rPr>
        <w:t xml:space="preserve">כי </w:t>
      </w:r>
      <w:r w:rsidRPr="008D1D16">
        <w:rPr>
          <w:rFonts w:cs="David" w:hint="eastAsia"/>
          <w:b/>
          <w:bCs/>
          <w:rtl/>
        </w:rPr>
        <w:t>לו</w:t>
      </w:r>
      <w:r w:rsidRPr="008D1D16">
        <w:rPr>
          <w:rFonts w:cs="David"/>
          <w:b/>
          <w:bCs/>
          <w:rtl/>
        </w:rPr>
        <w:t xml:space="preserve"> היה מגיש המערער תביעה בגין הפרת החוזה חובתו היה לקזז את </w:t>
      </w:r>
      <w:proofErr w:type="spellStart"/>
      <w:r w:rsidRPr="008D1D16">
        <w:rPr>
          <w:rFonts w:cs="David"/>
          <w:b/>
          <w:bCs/>
          <w:rtl/>
        </w:rPr>
        <w:t>הגימלה</w:t>
      </w:r>
      <w:proofErr w:type="spellEnd"/>
      <w:r w:rsidRPr="008D1D16">
        <w:rPr>
          <w:rFonts w:cs="David"/>
          <w:b/>
          <w:bCs/>
          <w:rtl/>
        </w:rPr>
        <w:t xml:space="preserve"> שהוא מקבל בפועל מהסכומים שהוא תובע כשכר, וכל עוד נתון זה לא היה ברשותו, הוא לא יכול היה לקזזו</w:t>
      </w:r>
      <w:r>
        <w:rPr>
          <w:rFonts w:cs="David" w:hint="cs"/>
          <w:rtl/>
        </w:rPr>
        <w:t xml:space="preserve">. </w:t>
      </w:r>
    </w:p>
    <w:p w:rsidR="008948A1" w:rsidRPr="007A2912" w:rsidRDefault="008948A1" w:rsidP="007A2912">
      <w:pPr>
        <w:numPr>
          <w:ilvl w:val="1"/>
          <w:numId w:val="1"/>
        </w:numPr>
        <w:tabs>
          <w:tab w:val="clear" w:pos="792"/>
          <w:tab w:val="left" w:pos="1124"/>
        </w:tabs>
        <w:spacing w:after="200" w:line="360" w:lineRule="auto"/>
        <w:ind w:left="1124" w:hanging="540"/>
        <w:jc w:val="both"/>
        <w:rPr>
          <w:rFonts w:cs="David"/>
        </w:rPr>
      </w:pPr>
      <w:r>
        <w:rPr>
          <w:rFonts w:cs="David" w:hint="cs"/>
          <w:rtl/>
        </w:rPr>
        <w:t xml:space="preserve">ממילא הדרישה שמעלה המדינה דה-פקטו </w:t>
      </w:r>
      <w:r w:rsidR="00741204">
        <w:rPr>
          <w:rFonts w:cs="David" w:hint="cs"/>
          <w:rtl/>
        </w:rPr>
        <w:t xml:space="preserve">כי המערער ינהל שלושה הליכים נפרדים היא בלתי סבירה, ואפילו בלתי אנושית. </w:t>
      </w:r>
    </w:p>
    <w:p w:rsidR="00FA3040" w:rsidRDefault="00E93EE7" w:rsidP="005F2C3E">
      <w:pPr>
        <w:numPr>
          <w:ilvl w:val="0"/>
          <w:numId w:val="1"/>
        </w:numPr>
        <w:tabs>
          <w:tab w:val="left" w:pos="566"/>
        </w:tabs>
        <w:spacing w:after="200" w:line="360" w:lineRule="auto"/>
        <w:ind w:left="566" w:hanging="540"/>
        <w:jc w:val="both"/>
        <w:rPr>
          <w:rFonts w:cs="David"/>
        </w:rPr>
      </w:pPr>
      <w:r w:rsidRPr="008D1D16">
        <w:rPr>
          <w:rFonts w:cs="David" w:hint="eastAsia"/>
          <w:u w:val="single"/>
          <w:rtl/>
        </w:rPr>
        <w:t>לעניין</w:t>
      </w:r>
      <w:r w:rsidRPr="008D1D16">
        <w:rPr>
          <w:rFonts w:cs="David"/>
          <w:u w:val="single"/>
          <w:rtl/>
        </w:rPr>
        <w:t xml:space="preserve"> הבקשה </w:t>
      </w:r>
      <w:r w:rsidR="007A2912" w:rsidRPr="008D1D16">
        <w:rPr>
          <w:rFonts w:cs="David" w:hint="eastAsia"/>
          <w:u w:val="single"/>
          <w:rtl/>
        </w:rPr>
        <w:t>של</w:t>
      </w:r>
      <w:r w:rsidR="007A2912" w:rsidRPr="008D1D16">
        <w:rPr>
          <w:rFonts w:cs="David"/>
          <w:u w:val="single"/>
          <w:rtl/>
        </w:rPr>
        <w:t xml:space="preserve"> המערער </w:t>
      </w:r>
      <w:r w:rsidRPr="008D1D16">
        <w:rPr>
          <w:rFonts w:cs="David" w:hint="eastAsia"/>
          <w:u w:val="single"/>
          <w:rtl/>
        </w:rPr>
        <w:t>לצירוף</w:t>
      </w:r>
      <w:r w:rsidRPr="008D1D16">
        <w:rPr>
          <w:rFonts w:cs="David"/>
          <w:u w:val="single"/>
          <w:rtl/>
        </w:rPr>
        <w:t xml:space="preserve"> </w:t>
      </w:r>
      <w:r w:rsidRPr="008D1D16">
        <w:rPr>
          <w:rFonts w:cs="David" w:hint="eastAsia"/>
          <w:u w:val="single"/>
          <w:rtl/>
        </w:rPr>
        <w:t>מסמכים</w:t>
      </w:r>
      <w:r w:rsidR="007A2912" w:rsidRPr="008D1D16">
        <w:rPr>
          <w:rFonts w:cs="David"/>
          <w:u w:val="single"/>
          <w:rtl/>
        </w:rPr>
        <w:t xml:space="preserve">, </w:t>
      </w:r>
      <w:r w:rsidR="007A2912" w:rsidRPr="008D1D16">
        <w:rPr>
          <w:rFonts w:cs="David" w:hint="eastAsia"/>
          <w:u w:val="single"/>
          <w:rtl/>
        </w:rPr>
        <w:t>בקשה</w:t>
      </w:r>
      <w:r w:rsidRPr="008D1D16">
        <w:rPr>
          <w:rFonts w:cs="David"/>
          <w:u w:val="single"/>
          <w:rtl/>
        </w:rPr>
        <w:t xml:space="preserve"> התלויה ועומדת</w:t>
      </w:r>
      <w:r>
        <w:rPr>
          <w:rFonts w:cs="David" w:hint="cs"/>
          <w:rtl/>
        </w:rPr>
        <w:t xml:space="preserve"> </w:t>
      </w:r>
      <w:r>
        <w:rPr>
          <w:rFonts w:cs="David"/>
          <w:rtl/>
        </w:rPr>
        <w:t>–</w:t>
      </w:r>
      <w:r>
        <w:rPr>
          <w:rFonts w:cs="David" w:hint="cs"/>
          <w:rtl/>
        </w:rPr>
        <w:t xml:space="preserve"> </w:t>
      </w:r>
    </w:p>
    <w:p w:rsidR="000E4F5B" w:rsidRDefault="00E93EE7" w:rsidP="00FA3040">
      <w:pPr>
        <w:numPr>
          <w:ilvl w:val="1"/>
          <w:numId w:val="1"/>
        </w:numPr>
        <w:tabs>
          <w:tab w:val="clear" w:pos="792"/>
          <w:tab w:val="left" w:pos="1124"/>
        </w:tabs>
        <w:spacing w:after="200" w:line="360" w:lineRule="auto"/>
        <w:ind w:left="1124" w:hanging="540"/>
        <w:jc w:val="both"/>
        <w:rPr>
          <w:rFonts w:cs="David"/>
        </w:rPr>
      </w:pPr>
      <w:r>
        <w:rPr>
          <w:rFonts w:cs="David" w:hint="cs"/>
          <w:rtl/>
        </w:rPr>
        <w:t xml:space="preserve">לא ברורה עמדת המדינה לפיה לא נדרשה תגובתה. החלטתו המפורשת של בית הדין הנכבד </w:t>
      </w:r>
      <w:proofErr w:type="spellStart"/>
      <w:r>
        <w:rPr>
          <w:rFonts w:cs="David" w:hint="cs"/>
          <w:rtl/>
        </w:rPr>
        <w:t>היתה</w:t>
      </w:r>
      <w:proofErr w:type="spellEnd"/>
      <w:r>
        <w:rPr>
          <w:rFonts w:cs="David" w:hint="cs"/>
          <w:rtl/>
        </w:rPr>
        <w:t xml:space="preserve"> כי הבקשה תידון במסגרת הדיון שהתקיים בפני בית הדין. העובדה שהמדינה בחרה שלא להתייחס לבקשה דווקא משחקת לרעתה, שכן משמעות שתיקתה היא קבלת הבקשה.</w:t>
      </w:r>
    </w:p>
    <w:p w:rsidR="00E93EE7" w:rsidRDefault="00E93EE7" w:rsidP="00FA3040">
      <w:pPr>
        <w:numPr>
          <w:ilvl w:val="1"/>
          <w:numId w:val="1"/>
        </w:numPr>
        <w:tabs>
          <w:tab w:val="clear" w:pos="792"/>
          <w:tab w:val="left" w:pos="1124"/>
        </w:tabs>
        <w:spacing w:after="200" w:line="360" w:lineRule="auto"/>
        <w:ind w:left="1124" w:hanging="540"/>
        <w:jc w:val="both"/>
        <w:rPr>
          <w:rFonts w:cs="David"/>
        </w:rPr>
      </w:pPr>
      <w:r>
        <w:rPr>
          <w:rFonts w:cs="David" w:hint="cs"/>
          <w:rtl/>
        </w:rPr>
        <w:t xml:space="preserve">עוד יצוין כי לא ברורה עמדתה של המדינה גם לגופו של עניין </w:t>
      </w:r>
      <w:r>
        <w:rPr>
          <w:rFonts w:cs="David"/>
          <w:rtl/>
        </w:rPr>
        <w:t>–</w:t>
      </w:r>
      <w:r>
        <w:rPr>
          <w:rFonts w:cs="David" w:hint="cs"/>
          <w:rtl/>
        </w:rPr>
        <w:t xml:space="preserve"> שהרי מדובר בהתכתבות המוכרת לה, </w:t>
      </w:r>
      <w:r w:rsidR="00FA3040">
        <w:rPr>
          <w:rFonts w:cs="David" w:hint="cs"/>
          <w:rtl/>
        </w:rPr>
        <w:t>ה</w:t>
      </w:r>
      <w:r>
        <w:rPr>
          <w:rFonts w:cs="David" w:hint="cs"/>
          <w:rtl/>
        </w:rPr>
        <w:t xml:space="preserve">נמצאת ברשותה ואינה שנויה במחלוקת. </w:t>
      </w:r>
    </w:p>
    <w:p w:rsidR="00FA3040" w:rsidRDefault="00FA3040">
      <w:pPr>
        <w:numPr>
          <w:ilvl w:val="1"/>
          <w:numId w:val="1"/>
        </w:numPr>
        <w:tabs>
          <w:tab w:val="clear" w:pos="792"/>
          <w:tab w:val="left" w:pos="1124"/>
        </w:tabs>
        <w:spacing w:after="200" w:line="360" w:lineRule="auto"/>
        <w:ind w:left="1124" w:hanging="540"/>
        <w:jc w:val="both"/>
        <w:rPr>
          <w:rFonts w:cs="David"/>
        </w:rPr>
        <w:pPrChange w:id="64" w:author="Ofir Tal" w:date="2021-01-19T16:48:00Z">
          <w:pPr>
            <w:numPr>
              <w:ilvl w:val="1"/>
              <w:numId w:val="1"/>
            </w:numPr>
            <w:tabs>
              <w:tab w:val="num" w:pos="792"/>
              <w:tab w:val="left" w:pos="1124"/>
            </w:tabs>
            <w:spacing w:after="200" w:line="360" w:lineRule="auto"/>
            <w:ind w:left="1124" w:hanging="540"/>
            <w:jc w:val="both"/>
          </w:pPr>
        </w:pPrChange>
      </w:pPr>
      <w:r>
        <w:rPr>
          <w:rFonts w:cs="David" w:hint="cs"/>
          <w:rtl/>
        </w:rPr>
        <w:lastRenderedPageBreak/>
        <w:t>נראה כי המדינה חוששת כי אם תיחשף ההתכתבות תישמט הקרקע מתחת לטענתה כי המערער קיבל תשובות ענייניות</w:t>
      </w:r>
      <w:ins w:id="65" w:author="Ofir Tal" w:date="2021-01-19T16:48:00Z">
        <w:r w:rsidR="000E09BA">
          <w:rPr>
            <w:rFonts w:cs="David" w:hint="cs"/>
            <w:rtl/>
          </w:rPr>
          <w:t xml:space="preserve"> </w:t>
        </w:r>
      </w:ins>
      <w:del w:id="66" w:author="Ofir Tal" w:date="2021-01-19T16:48:00Z">
        <w:r w:rsidDel="000E09BA">
          <w:rPr>
            <w:rFonts w:cs="David" w:hint="cs"/>
            <w:rtl/>
          </w:rPr>
          <w:delText xml:space="preserve">, אם בכלל, </w:delText>
        </w:r>
      </w:del>
      <w:r>
        <w:rPr>
          <w:rFonts w:cs="David" w:hint="cs"/>
          <w:rtl/>
        </w:rPr>
        <w:t xml:space="preserve">על פניותיו, </w:t>
      </w:r>
      <w:del w:id="67" w:author="Ofir Tal" w:date="2021-01-19T16:48:00Z">
        <w:r w:rsidDel="000E09BA">
          <w:rPr>
            <w:rFonts w:cs="David" w:hint="cs"/>
            <w:rtl/>
          </w:rPr>
          <w:delText xml:space="preserve">וגם </w:delText>
        </w:r>
      </w:del>
      <w:ins w:id="68" w:author="Ofir Tal" w:date="2021-01-19T16:48:00Z">
        <w:r w:rsidR="000E09BA">
          <w:rPr>
            <w:rFonts w:cs="David" w:hint="cs"/>
            <w:rtl/>
          </w:rPr>
          <w:t xml:space="preserve">זאת </w:t>
        </w:r>
      </w:ins>
      <w:r>
        <w:rPr>
          <w:rFonts w:cs="David" w:hint="cs"/>
          <w:rtl/>
        </w:rPr>
        <w:t xml:space="preserve">כאשר </w:t>
      </w:r>
      <w:ins w:id="69" w:author="Ofir Tal" w:date="2021-01-19T16:48:00Z">
        <w:r w:rsidR="000E09BA">
          <w:rPr>
            <w:rFonts w:cs="David" w:hint="cs"/>
            <w:rtl/>
          </w:rPr>
          <w:t xml:space="preserve">בפועל </w:t>
        </w:r>
      </w:ins>
      <w:r>
        <w:rPr>
          <w:rFonts w:cs="David" w:hint="cs"/>
          <w:rtl/>
        </w:rPr>
        <w:t xml:space="preserve">ניתנו </w:t>
      </w:r>
      <w:ins w:id="70" w:author="Ofir Tal" w:date="2021-01-19T16:48:00Z">
        <w:r w:rsidR="000E09BA">
          <w:rPr>
            <w:rFonts w:cs="David" w:hint="cs"/>
            <w:rtl/>
          </w:rPr>
          <w:t xml:space="preserve">למערער </w:t>
        </w:r>
      </w:ins>
      <w:r>
        <w:rPr>
          <w:rFonts w:cs="David" w:hint="cs"/>
          <w:rtl/>
        </w:rPr>
        <w:t>תשובות חלקיות</w:t>
      </w:r>
      <w:ins w:id="71" w:author="Ofir Tal" w:date="2021-01-19T16:48:00Z">
        <w:r w:rsidR="000E09BA">
          <w:rPr>
            <w:rFonts w:cs="David" w:hint="cs"/>
            <w:rtl/>
          </w:rPr>
          <w:t xml:space="preserve"> בלבד</w:t>
        </w:r>
      </w:ins>
      <w:r>
        <w:rPr>
          <w:rFonts w:cs="David" w:hint="cs"/>
          <w:rtl/>
        </w:rPr>
        <w:t xml:space="preserve">, </w:t>
      </w:r>
      <w:del w:id="72" w:author="Ofir Tal" w:date="2021-01-19T16:48:00Z">
        <w:r w:rsidDel="000E09BA">
          <w:rPr>
            <w:rFonts w:cs="David" w:hint="cs"/>
            <w:rtl/>
          </w:rPr>
          <w:delText>הרי ש</w:delText>
        </w:r>
      </w:del>
      <w:ins w:id="73" w:author="Ofir Tal" w:date="2021-01-19T16:48:00Z">
        <w:r w:rsidR="000E09BA">
          <w:rPr>
            <w:rFonts w:cs="David" w:hint="cs"/>
            <w:rtl/>
          </w:rPr>
          <w:t>ש</w:t>
        </w:r>
      </w:ins>
      <w:r>
        <w:rPr>
          <w:rFonts w:cs="David" w:hint="cs"/>
          <w:rtl/>
        </w:rPr>
        <w:t xml:space="preserve">חלקן </w:t>
      </w:r>
      <w:del w:id="74" w:author="Ofir Tal" w:date="2021-01-19T16:48:00Z">
        <w:r w:rsidDel="000E09BA">
          <w:rPr>
            <w:rFonts w:cs="David" w:hint="cs"/>
            <w:rtl/>
          </w:rPr>
          <w:delText xml:space="preserve">לפחות </w:delText>
        </w:r>
      </w:del>
      <w:r>
        <w:rPr>
          <w:rFonts w:cs="David" w:hint="cs"/>
          <w:rtl/>
        </w:rPr>
        <w:t>לא ענה ישירות על שאלותיו ובקשותיו, אם בכלל.</w:t>
      </w:r>
    </w:p>
    <w:p w:rsidR="00FA3040" w:rsidRPr="00FA3040" w:rsidRDefault="00FA3040" w:rsidP="00FA3040">
      <w:pPr>
        <w:numPr>
          <w:ilvl w:val="1"/>
          <w:numId w:val="1"/>
        </w:numPr>
        <w:tabs>
          <w:tab w:val="clear" w:pos="792"/>
          <w:tab w:val="left" w:pos="1124"/>
        </w:tabs>
        <w:spacing w:after="200" w:line="360" w:lineRule="auto"/>
        <w:ind w:left="1124" w:hanging="540"/>
        <w:jc w:val="both"/>
        <w:rPr>
          <w:rFonts w:cs="David"/>
        </w:rPr>
      </w:pPr>
      <w:r w:rsidRPr="00FA3040">
        <w:rPr>
          <w:rFonts w:cs="David" w:hint="cs"/>
          <w:rtl/>
        </w:rPr>
        <w:t xml:space="preserve">ממילא </w:t>
      </w:r>
      <w:r w:rsidRPr="00451BF7">
        <w:rPr>
          <w:rFonts w:cs="David" w:hint="cs"/>
          <w:b/>
          <w:bCs/>
          <w:rtl/>
        </w:rPr>
        <w:t>יש בהתכתבויות אלה לחזק את טענתו כי בכל המגעים הרבים שניהל מול המדינה לא טען גורם זה או אחר כי עליו להפסיק את המגעים ולהגיש ערעור תוך 60 ימים או בכלל</w:t>
      </w:r>
      <w:r w:rsidRPr="00FA3040">
        <w:rPr>
          <w:rFonts w:cs="David" w:hint="cs"/>
          <w:rtl/>
        </w:rPr>
        <w:t>.</w:t>
      </w:r>
    </w:p>
    <w:p w:rsidR="00B35871" w:rsidRDefault="00B35871" w:rsidP="00FA3040">
      <w:pPr>
        <w:numPr>
          <w:ilvl w:val="0"/>
          <w:numId w:val="1"/>
        </w:numPr>
        <w:tabs>
          <w:tab w:val="left" w:pos="566"/>
        </w:tabs>
        <w:spacing w:after="200" w:line="360" w:lineRule="auto"/>
        <w:ind w:left="566" w:hanging="540"/>
        <w:jc w:val="both"/>
        <w:rPr>
          <w:rFonts w:cs="David"/>
        </w:rPr>
      </w:pPr>
      <w:r>
        <w:rPr>
          <w:rFonts w:cs="David" w:hint="cs"/>
          <w:u w:val="single"/>
          <w:rtl/>
        </w:rPr>
        <w:t xml:space="preserve">הערה נוספת בעניין תחולת חוק </w:t>
      </w:r>
      <w:proofErr w:type="spellStart"/>
      <w:r>
        <w:rPr>
          <w:rFonts w:cs="David" w:hint="cs"/>
          <w:u w:val="single"/>
          <w:rtl/>
        </w:rPr>
        <w:t>הגימלאות</w:t>
      </w:r>
      <w:proofErr w:type="spellEnd"/>
      <w:r w:rsidRPr="008D1D16">
        <w:rPr>
          <w:rFonts w:cs="David"/>
          <w:rtl/>
        </w:rPr>
        <w:t xml:space="preserve"> </w:t>
      </w:r>
      <w:r>
        <w:rPr>
          <w:rFonts w:cs="David"/>
          <w:rtl/>
        </w:rPr>
        <w:t>–</w:t>
      </w:r>
      <w:r w:rsidRPr="008D1D16">
        <w:rPr>
          <w:rFonts w:cs="David"/>
          <w:rtl/>
        </w:rPr>
        <w:t xml:space="preserve"> </w:t>
      </w:r>
    </w:p>
    <w:p w:rsidR="00B35871" w:rsidRDefault="00B35871" w:rsidP="008D1D16">
      <w:pPr>
        <w:numPr>
          <w:ilvl w:val="1"/>
          <w:numId w:val="1"/>
        </w:numPr>
        <w:tabs>
          <w:tab w:val="clear" w:pos="792"/>
          <w:tab w:val="left" w:pos="1124"/>
        </w:tabs>
        <w:spacing w:after="200" w:line="360" w:lineRule="auto"/>
        <w:ind w:left="1124" w:hanging="540"/>
        <w:jc w:val="both"/>
        <w:rPr>
          <w:rFonts w:cs="David"/>
          <w:rtl/>
        </w:rPr>
      </w:pPr>
      <w:r>
        <w:rPr>
          <w:rFonts w:cs="David" w:hint="cs"/>
          <w:rtl/>
        </w:rPr>
        <w:t xml:space="preserve">בטרם נסיים נחזור ונדגיש כי לא רק שהמדינה התנהלה בפועל כאילו המערער אינו נדרש להגיש ערעור תוך 60 ימים, אלא </w:t>
      </w:r>
      <w:r w:rsidR="000E6472">
        <w:rPr>
          <w:rFonts w:cs="David" w:hint="cs"/>
          <w:rtl/>
        </w:rPr>
        <w:t xml:space="preserve">שגם החוזה קבע זאת במפורש, וממילא </w:t>
      </w:r>
      <w:proofErr w:type="spellStart"/>
      <w:r w:rsidR="000E6472">
        <w:rPr>
          <w:rFonts w:cs="David" w:hint="cs"/>
          <w:rtl/>
        </w:rPr>
        <w:t>גימלתו</w:t>
      </w:r>
      <w:proofErr w:type="spellEnd"/>
      <w:r w:rsidR="000E6472">
        <w:rPr>
          <w:rFonts w:cs="David" w:hint="cs"/>
          <w:rtl/>
        </w:rPr>
        <w:t xml:space="preserve"> חושבה בהתאם להוראות החוזה ולא בהתאם להוראות חוק </w:t>
      </w:r>
      <w:proofErr w:type="spellStart"/>
      <w:r w:rsidR="000E6472">
        <w:rPr>
          <w:rFonts w:cs="David" w:hint="cs"/>
          <w:rtl/>
        </w:rPr>
        <w:t>הגימלאות</w:t>
      </w:r>
      <w:proofErr w:type="spellEnd"/>
      <w:r w:rsidR="000E6472">
        <w:rPr>
          <w:rFonts w:cs="David" w:hint="cs"/>
          <w:rtl/>
        </w:rPr>
        <w:t xml:space="preserve">. </w:t>
      </w:r>
    </w:p>
    <w:p w:rsidR="000E6472" w:rsidRDefault="000E6472" w:rsidP="008D1D16">
      <w:pPr>
        <w:numPr>
          <w:ilvl w:val="1"/>
          <w:numId w:val="1"/>
        </w:numPr>
        <w:tabs>
          <w:tab w:val="clear" w:pos="792"/>
          <w:tab w:val="left" w:pos="1124"/>
        </w:tabs>
        <w:spacing w:after="200" w:line="360" w:lineRule="auto"/>
        <w:ind w:left="1124" w:hanging="540"/>
        <w:jc w:val="both"/>
        <w:rPr>
          <w:rFonts w:cs="David"/>
          <w:rtl/>
        </w:rPr>
      </w:pPr>
      <w:r>
        <w:rPr>
          <w:rFonts w:cs="David" w:hint="cs"/>
          <w:rtl/>
        </w:rPr>
        <w:t xml:space="preserve">הפרשנות לפיה עובד צריך להבין, בין השיטין וברמיזא, כי הוראה הקובעת שחוק </w:t>
      </w:r>
      <w:proofErr w:type="spellStart"/>
      <w:r>
        <w:rPr>
          <w:rFonts w:cs="David" w:hint="cs"/>
          <w:rtl/>
        </w:rPr>
        <w:t>הגימלאות</w:t>
      </w:r>
      <w:proofErr w:type="spellEnd"/>
      <w:r>
        <w:rPr>
          <w:rFonts w:cs="David" w:hint="cs"/>
          <w:rtl/>
        </w:rPr>
        <w:t xml:space="preserve"> אינו חל על המערער אינה רלבנטית למועד הגשת הערעור, היא בלתי סבירה. העובד הסביר אינו מסוגל ואינו נדרש להבין פלפולים משפטיים הנדרשים כדי להחיל את המועד הקובע להגשת ערעור, בניגוד להוראה הכללית.</w:t>
      </w:r>
    </w:p>
    <w:p w:rsidR="000E6472" w:rsidRPr="00B35871" w:rsidRDefault="000E6472" w:rsidP="008D1D16">
      <w:pPr>
        <w:numPr>
          <w:ilvl w:val="1"/>
          <w:numId w:val="1"/>
        </w:numPr>
        <w:tabs>
          <w:tab w:val="clear" w:pos="792"/>
          <w:tab w:val="left" w:pos="1124"/>
        </w:tabs>
        <w:spacing w:after="200" w:line="360" w:lineRule="auto"/>
        <w:ind w:left="1124" w:hanging="540"/>
        <w:jc w:val="both"/>
        <w:rPr>
          <w:rFonts w:cs="David"/>
        </w:rPr>
      </w:pPr>
      <w:r>
        <w:rPr>
          <w:rFonts w:cs="David" w:hint="cs"/>
          <w:rtl/>
        </w:rPr>
        <w:t xml:space="preserve">פרשנות של הסכם שניסחה המדינה חייבת להיות כזאת שמתאימה עצמה לשפתו והגיונו של העובד, ואם יש ספק, הרי שיש לפרשו לטובת העובד ולא לטובת המדינה </w:t>
      </w:r>
      <w:r>
        <w:rPr>
          <w:rFonts w:cs="David"/>
          <w:rtl/>
        </w:rPr>
        <w:t>–</w:t>
      </w:r>
      <w:r>
        <w:rPr>
          <w:rFonts w:cs="David" w:hint="cs"/>
          <w:rtl/>
        </w:rPr>
        <w:t xml:space="preserve"> שברשותה אמצעים בלתי מוגבלים לניסוח החוזים וכוח מוחלט בקביעת לשון החוזה מול העובדים.</w:t>
      </w:r>
    </w:p>
    <w:p w:rsidR="00E93EE7" w:rsidRDefault="00FA3040" w:rsidP="008D1D16">
      <w:pPr>
        <w:numPr>
          <w:ilvl w:val="0"/>
          <w:numId w:val="1"/>
        </w:numPr>
        <w:tabs>
          <w:tab w:val="left" w:pos="566"/>
        </w:tabs>
        <w:spacing w:after="200" w:line="360" w:lineRule="auto"/>
        <w:ind w:left="566" w:hanging="540"/>
        <w:jc w:val="both"/>
        <w:rPr>
          <w:rFonts w:cs="David"/>
        </w:rPr>
      </w:pPr>
      <w:r>
        <w:rPr>
          <w:rFonts w:cs="David" w:hint="cs"/>
          <w:rtl/>
        </w:rPr>
        <w:t xml:space="preserve">בהתאם, המערער עומד על </w:t>
      </w:r>
      <w:r w:rsidR="000E6472">
        <w:rPr>
          <w:rFonts w:cs="David" w:hint="cs"/>
          <w:rtl/>
        </w:rPr>
        <w:t xml:space="preserve">כל </w:t>
      </w:r>
      <w:r>
        <w:rPr>
          <w:rFonts w:cs="David" w:hint="cs"/>
          <w:rtl/>
        </w:rPr>
        <w:t>טענותיו בערעור</w:t>
      </w:r>
      <w:r w:rsidR="000E6472">
        <w:rPr>
          <w:rFonts w:cs="David" w:hint="cs"/>
          <w:rtl/>
        </w:rPr>
        <w:t>, ולרבות בבקשה לצירוף מסמכים</w:t>
      </w:r>
      <w:r>
        <w:rPr>
          <w:rFonts w:cs="David" w:hint="cs"/>
          <w:rtl/>
        </w:rPr>
        <w:t>.</w:t>
      </w:r>
    </w:p>
    <w:p w:rsidR="00FA3040" w:rsidRDefault="00FA3040" w:rsidP="00111E77">
      <w:pPr>
        <w:pStyle w:val="22"/>
        <w:tabs>
          <w:tab w:val="center" w:pos="-2268"/>
          <w:tab w:val="left" w:pos="631"/>
        </w:tabs>
        <w:spacing w:before="120"/>
        <w:ind w:left="0" w:right="0" w:firstLine="0"/>
        <w:rPr>
          <w:b/>
          <w:bCs/>
          <w:noProof w:val="0"/>
          <w:rtl/>
        </w:rPr>
      </w:pPr>
    </w:p>
    <w:p w:rsidR="00111E77" w:rsidRDefault="00111E77" w:rsidP="00FA3040">
      <w:pPr>
        <w:pStyle w:val="22"/>
        <w:tabs>
          <w:tab w:val="center" w:pos="-2268"/>
          <w:tab w:val="left" w:pos="631"/>
        </w:tabs>
        <w:spacing w:before="120"/>
        <w:ind w:left="0" w:right="0" w:firstLine="0"/>
        <w:rPr>
          <w:b/>
          <w:bCs/>
          <w:noProof w:val="0"/>
          <w:rtl/>
        </w:rPr>
      </w:pPr>
      <w:r w:rsidRPr="00591BA0">
        <w:rPr>
          <w:b/>
          <w:bCs/>
          <w:noProof w:val="0"/>
          <w:rtl/>
        </w:rPr>
        <w:t xml:space="preserve">ירושלים, היום, </w:t>
      </w:r>
      <w:r w:rsidR="00FA3040">
        <w:rPr>
          <w:rFonts w:hint="cs"/>
          <w:b/>
          <w:bCs/>
          <w:noProof w:val="0"/>
          <w:rtl/>
        </w:rPr>
        <w:t>19</w:t>
      </w:r>
      <w:r w:rsidRPr="00591BA0">
        <w:rPr>
          <w:b/>
          <w:bCs/>
          <w:noProof w:val="0"/>
          <w:rtl/>
        </w:rPr>
        <w:t xml:space="preserve"> </w:t>
      </w:r>
      <w:r w:rsidRPr="00591BA0">
        <w:rPr>
          <w:rFonts w:hint="eastAsia"/>
          <w:b/>
          <w:bCs/>
          <w:noProof w:val="0"/>
          <w:rtl/>
        </w:rPr>
        <w:t>ב</w:t>
      </w:r>
      <w:r w:rsidR="00FA3040">
        <w:rPr>
          <w:rFonts w:hint="cs"/>
          <w:b/>
          <w:bCs/>
          <w:noProof w:val="0"/>
          <w:rtl/>
        </w:rPr>
        <w:t>ינואר</w:t>
      </w:r>
      <w:r w:rsidRPr="00591BA0">
        <w:rPr>
          <w:b/>
          <w:bCs/>
          <w:noProof w:val="0"/>
          <w:rtl/>
        </w:rPr>
        <w:t xml:space="preserve"> 202</w:t>
      </w:r>
      <w:r w:rsidR="00FA3040">
        <w:rPr>
          <w:rFonts w:hint="cs"/>
          <w:b/>
          <w:bCs/>
          <w:noProof w:val="0"/>
          <w:rtl/>
        </w:rPr>
        <w:t>1</w:t>
      </w:r>
      <w:r w:rsidRPr="00591BA0">
        <w:rPr>
          <w:b/>
          <w:bCs/>
          <w:noProof w:val="0"/>
          <w:rtl/>
        </w:rPr>
        <w:t>.</w:t>
      </w:r>
    </w:p>
    <w:p w:rsidR="00FA3040" w:rsidRPr="00591BA0" w:rsidRDefault="00FA3040" w:rsidP="00FA3040">
      <w:pPr>
        <w:pStyle w:val="22"/>
        <w:tabs>
          <w:tab w:val="center" w:pos="-2268"/>
          <w:tab w:val="left" w:pos="631"/>
        </w:tabs>
        <w:spacing w:before="120"/>
        <w:ind w:left="0" w:right="0" w:firstLine="0"/>
        <w:rPr>
          <w:b/>
          <w:bCs/>
          <w:noProof w:val="0"/>
          <w:rtl/>
        </w:rPr>
      </w:pPr>
    </w:p>
    <w:p w:rsidR="00111E77" w:rsidRPr="00591BA0" w:rsidRDefault="00111E77" w:rsidP="00391641">
      <w:pPr>
        <w:pStyle w:val="22"/>
        <w:tabs>
          <w:tab w:val="center" w:pos="-2268"/>
          <w:tab w:val="left" w:pos="631"/>
        </w:tabs>
        <w:spacing w:before="0" w:after="12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111E77" w:rsidRPr="00591BA0" w:rsidRDefault="00111E77" w:rsidP="00391641">
      <w:pPr>
        <w:pStyle w:val="22"/>
        <w:tabs>
          <w:tab w:val="center" w:pos="-2268"/>
          <w:tab w:val="left" w:pos="631"/>
        </w:tabs>
        <w:spacing w:before="0" w:after="12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111E77" w:rsidRPr="00591BA0" w:rsidRDefault="00111E77" w:rsidP="00391641">
      <w:pPr>
        <w:pStyle w:val="22"/>
        <w:tabs>
          <w:tab w:val="center" w:pos="-2268"/>
          <w:tab w:val="left" w:pos="631"/>
        </w:tabs>
        <w:spacing w:before="0" w:after="12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bookmarkEnd w:id="0"/>
    </w:p>
    <w:sectPr w:rsidR="00111E77" w:rsidRPr="00591BA0" w:rsidSect="00834CC8">
      <w:headerReference w:type="even" r:id="rId8"/>
      <w:headerReference w:type="default" r:id="rId9"/>
      <w:pgSz w:w="11906" w:h="16838" w:code="9"/>
      <w:pgMar w:top="1440" w:right="1152" w:bottom="1440" w:left="1440" w:header="576" w:footer="576"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F27" w:rsidRDefault="00C71F27">
      <w:r>
        <w:separator/>
      </w:r>
    </w:p>
  </w:endnote>
  <w:endnote w:type="continuationSeparator" w:id="0">
    <w:p w:rsidR="00C71F27" w:rsidRDefault="00C71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F27" w:rsidRDefault="00C71F27">
      <w:r>
        <w:separator/>
      </w:r>
    </w:p>
  </w:footnote>
  <w:footnote w:type="continuationSeparator" w:id="0">
    <w:p w:rsidR="00C71F27" w:rsidRDefault="00C71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2477FB" w:rsidRDefault="002477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004F0B">
      <w:rPr>
        <w:rStyle w:val="ac"/>
        <w:noProof/>
        <w:rtl/>
      </w:rPr>
      <w:t>2</w:t>
    </w:r>
    <w:r>
      <w:rPr>
        <w:rStyle w:val="ac"/>
        <w:rtl/>
      </w:rPr>
      <w:fldChar w:fldCharType="end"/>
    </w:r>
  </w:p>
  <w:p w:rsidR="002477FB" w:rsidRDefault="002477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383D37DB"/>
    <w:multiLevelType w:val="hybridMultilevel"/>
    <w:tmpl w:val="3E3606A6"/>
    <w:lvl w:ilvl="0" w:tplc="AF92249E">
      <w:start w:val="1"/>
      <w:numFmt w:val="decimal"/>
      <w:lvlText w:val="%1."/>
      <w:lvlJc w:val="left"/>
      <w:pPr>
        <w:ind w:left="480" w:hanging="360"/>
      </w:pPr>
      <w:rPr>
        <w:b/>
      </w:r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5"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43624057"/>
    <w:multiLevelType w:val="hybridMultilevel"/>
    <w:tmpl w:val="A1CC79EE"/>
    <w:lvl w:ilvl="0" w:tplc="699AB808">
      <w:start w:val="4"/>
      <w:numFmt w:val="bullet"/>
      <w:lvlText w:val="-"/>
      <w:lvlJc w:val="left"/>
      <w:pPr>
        <w:ind w:left="1350" w:hanging="360"/>
      </w:pPr>
      <w:rPr>
        <w:rFonts w:ascii="David" w:eastAsia="Times New Roman" w:hAnsi="David" w:cs="David" w:hint="default"/>
        <w:b/>
        <w:u w:val="single"/>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8"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9"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B4729D5"/>
    <w:multiLevelType w:val="hybridMultilevel"/>
    <w:tmpl w:val="45788DD6"/>
    <w:lvl w:ilvl="0" w:tplc="BB067D2A">
      <w:start w:val="1"/>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1" w15:restartNumberingAfterBreak="0">
    <w:nsid w:val="5DCF1431"/>
    <w:multiLevelType w:val="hybridMultilevel"/>
    <w:tmpl w:val="10F616E6"/>
    <w:lvl w:ilvl="0" w:tplc="F1422606">
      <w:start w:val="1"/>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2"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3"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9"/>
  </w:num>
  <w:num w:numId="2">
    <w:abstractNumId w:val="1"/>
  </w:num>
  <w:num w:numId="3">
    <w:abstractNumId w:val="13"/>
  </w:num>
  <w:num w:numId="4">
    <w:abstractNumId w:val="7"/>
  </w:num>
  <w:num w:numId="5">
    <w:abstractNumId w:val="2"/>
  </w:num>
  <w:num w:numId="6">
    <w:abstractNumId w:val="12"/>
  </w:num>
  <w:num w:numId="7">
    <w:abstractNumId w:val="0"/>
  </w:num>
  <w:num w:numId="8">
    <w:abstractNumId w:val="8"/>
  </w:num>
  <w:num w:numId="9">
    <w:abstractNumId w:val="5"/>
  </w:num>
  <w:num w:numId="10">
    <w:abstractNumId w:val="3"/>
  </w:num>
  <w:num w:numId="11">
    <w:abstractNumId w:val="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ir Tal">
    <w15:presenceInfo w15:providerId="AD" w15:userId="S-1-5-21-2799177620-2538048266-1444736648-1141"/>
  </w15:person>
  <w15:person w15:author="Shimon">
    <w15:presenceInfo w15:providerId="Windows Live" w15:userId="f43a9725421907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410"/>
    <w:rsid w:val="0000250F"/>
    <w:rsid w:val="00002ADC"/>
    <w:rsid w:val="00004E72"/>
    <w:rsid w:val="00004F0B"/>
    <w:rsid w:val="00006CB7"/>
    <w:rsid w:val="000075A9"/>
    <w:rsid w:val="000117DD"/>
    <w:rsid w:val="0001738D"/>
    <w:rsid w:val="00021172"/>
    <w:rsid w:val="00021B25"/>
    <w:rsid w:val="00026909"/>
    <w:rsid w:val="000316EA"/>
    <w:rsid w:val="00034FF4"/>
    <w:rsid w:val="000354CC"/>
    <w:rsid w:val="00037BB1"/>
    <w:rsid w:val="000405D0"/>
    <w:rsid w:val="000424B8"/>
    <w:rsid w:val="000451CA"/>
    <w:rsid w:val="00045433"/>
    <w:rsid w:val="00046B9D"/>
    <w:rsid w:val="000524FA"/>
    <w:rsid w:val="00053FA6"/>
    <w:rsid w:val="000553B0"/>
    <w:rsid w:val="00056C02"/>
    <w:rsid w:val="000576AF"/>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29AB"/>
    <w:rsid w:val="000A34D5"/>
    <w:rsid w:val="000A3B87"/>
    <w:rsid w:val="000A76F3"/>
    <w:rsid w:val="000B20AC"/>
    <w:rsid w:val="000B2E51"/>
    <w:rsid w:val="000B480C"/>
    <w:rsid w:val="000B56AB"/>
    <w:rsid w:val="000B6FEB"/>
    <w:rsid w:val="000C2393"/>
    <w:rsid w:val="000D0471"/>
    <w:rsid w:val="000D04D6"/>
    <w:rsid w:val="000D2DB0"/>
    <w:rsid w:val="000D6E0C"/>
    <w:rsid w:val="000E09BA"/>
    <w:rsid w:val="000E1EA5"/>
    <w:rsid w:val="000E2BCE"/>
    <w:rsid w:val="000E3AA3"/>
    <w:rsid w:val="000E4F5B"/>
    <w:rsid w:val="000E6472"/>
    <w:rsid w:val="000E68D8"/>
    <w:rsid w:val="000E73E3"/>
    <w:rsid w:val="000F33AE"/>
    <w:rsid w:val="000F3CD9"/>
    <w:rsid w:val="000F458D"/>
    <w:rsid w:val="000F6345"/>
    <w:rsid w:val="00100933"/>
    <w:rsid w:val="001075EC"/>
    <w:rsid w:val="00107887"/>
    <w:rsid w:val="00111E77"/>
    <w:rsid w:val="00112840"/>
    <w:rsid w:val="00113F7A"/>
    <w:rsid w:val="00114707"/>
    <w:rsid w:val="001170AA"/>
    <w:rsid w:val="00120EED"/>
    <w:rsid w:val="00121400"/>
    <w:rsid w:val="001216CF"/>
    <w:rsid w:val="0012175D"/>
    <w:rsid w:val="00124814"/>
    <w:rsid w:val="00125CB5"/>
    <w:rsid w:val="001306F9"/>
    <w:rsid w:val="001313BE"/>
    <w:rsid w:val="00132012"/>
    <w:rsid w:val="001409E7"/>
    <w:rsid w:val="00145445"/>
    <w:rsid w:val="00145EC7"/>
    <w:rsid w:val="00147F2A"/>
    <w:rsid w:val="001500BD"/>
    <w:rsid w:val="00152315"/>
    <w:rsid w:val="00152A00"/>
    <w:rsid w:val="00152B42"/>
    <w:rsid w:val="00156219"/>
    <w:rsid w:val="001563CC"/>
    <w:rsid w:val="00156400"/>
    <w:rsid w:val="001615DD"/>
    <w:rsid w:val="00162D88"/>
    <w:rsid w:val="001638CD"/>
    <w:rsid w:val="00163BD4"/>
    <w:rsid w:val="00167DF0"/>
    <w:rsid w:val="001705DA"/>
    <w:rsid w:val="00172A74"/>
    <w:rsid w:val="00173E98"/>
    <w:rsid w:val="001763F6"/>
    <w:rsid w:val="00176D16"/>
    <w:rsid w:val="00177B37"/>
    <w:rsid w:val="001805E0"/>
    <w:rsid w:val="00181B62"/>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61CD"/>
    <w:rsid w:val="001A7C68"/>
    <w:rsid w:val="001B0526"/>
    <w:rsid w:val="001B0E0D"/>
    <w:rsid w:val="001B1104"/>
    <w:rsid w:val="001B21E4"/>
    <w:rsid w:val="001B3A4D"/>
    <w:rsid w:val="001B3CDE"/>
    <w:rsid w:val="001B750D"/>
    <w:rsid w:val="001B77C6"/>
    <w:rsid w:val="001C4413"/>
    <w:rsid w:val="001C57AA"/>
    <w:rsid w:val="001C7046"/>
    <w:rsid w:val="001D0395"/>
    <w:rsid w:val="001D11F2"/>
    <w:rsid w:val="001D5FE3"/>
    <w:rsid w:val="001D7262"/>
    <w:rsid w:val="001E1E01"/>
    <w:rsid w:val="001E362D"/>
    <w:rsid w:val="001E4F99"/>
    <w:rsid w:val="001E51CA"/>
    <w:rsid w:val="001E5CA8"/>
    <w:rsid w:val="001F13F6"/>
    <w:rsid w:val="001F1871"/>
    <w:rsid w:val="001F1DAC"/>
    <w:rsid w:val="001F2643"/>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37069"/>
    <w:rsid w:val="00240167"/>
    <w:rsid w:val="0024236F"/>
    <w:rsid w:val="0024719A"/>
    <w:rsid w:val="002477FB"/>
    <w:rsid w:val="00252246"/>
    <w:rsid w:val="0025458D"/>
    <w:rsid w:val="00255A87"/>
    <w:rsid w:val="002564D5"/>
    <w:rsid w:val="00260381"/>
    <w:rsid w:val="00260DD7"/>
    <w:rsid w:val="00262792"/>
    <w:rsid w:val="0026383D"/>
    <w:rsid w:val="002654B3"/>
    <w:rsid w:val="00274D64"/>
    <w:rsid w:val="00275E60"/>
    <w:rsid w:val="002802F5"/>
    <w:rsid w:val="0028058C"/>
    <w:rsid w:val="00280CF4"/>
    <w:rsid w:val="00282EBB"/>
    <w:rsid w:val="0028436C"/>
    <w:rsid w:val="00285537"/>
    <w:rsid w:val="00285BA6"/>
    <w:rsid w:val="002907C4"/>
    <w:rsid w:val="00291522"/>
    <w:rsid w:val="002919E0"/>
    <w:rsid w:val="002977A1"/>
    <w:rsid w:val="002A11AE"/>
    <w:rsid w:val="002A13CF"/>
    <w:rsid w:val="002A5FA6"/>
    <w:rsid w:val="002B142B"/>
    <w:rsid w:val="002B21F6"/>
    <w:rsid w:val="002B39F1"/>
    <w:rsid w:val="002B43BF"/>
    <w:rsid w:val="002B57BB"/>
    <w:rsid w:val="002B68A1"/>
    <w:rsid w:val="002B752A"/>
    <w:rsid w:val="002C3012"/>
    <w:rsid w:val="002C43CA"/>
    <w:rsid w:val="002C555D"/>
    <w:rsid w:val="002C7102"/>
    <w:rsid w:val="002D080E"/>
    <w:rsid w:val="002D1667"/>
    <w:rsid w:val="002D1CF1"/>
    <w:rsid w:val="002D37F3"/>
    <w:rsid w:val="002D4881"/>
    <w:rsid w:val="002D5A61"/>
    <w:rsid w:val="002D5F31"/>
    <w:rsid w:val="002D7E20"/>
    <w:rsid w:val="002E04F3"/>
    <w:rsid w:val="002E0CB3"/>
    <w:rsid w:val="002E0E44"/>
    <w:rsid w:val="002E2E0E"/>
    <w:rsid w:val="002E3A53"/>
    <w:rsid w:val="002E4E20"/>
    <w:rsid w:val="002E597B"/>
    <w:rsid w:val="002E753B"/>
    <w:rsid w:val="002F17A1"/>
    <w:rsid w:val="002F3C6F"/>
    <w:rsid w:val="002F6095"/>
    <w:rsid w:val="00300B44"/>
    <w:rsid w:val="00303211"/>
    <w:rsid w:val="00305613"/>
    <w:rsid w:val="0030799E"/>
    <w:rsid w:val="00311534"/>
    <w:rsid w:val="003172EF"/>
    <w:rsid w:val="0032017F"/>
    <w:rsid w:val="003216EE"/>
    <w:rsid w:val="00321D6F"/>
    <w:rsid w:val="0032328C"/>
    <w:rsid w:val="00324E00"/>
    <w:rsid w:val="0032680C"/>
    <w:rsid w:val="003304BC"/>
    <w:rsid w:val="00330D82"/>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15D5"/>
    <w:rsid w:val="003765AA"/>
    <w:rsid w:val="003766B4"/>
    <w:rsid w:val="00383382"/>
    <w:rsid w:val="003865E9"/>
    <w:rsid w:val="003905E5"/>
    <w:rsid w:val="0039100F"/>
    <w:rsid w:val="0039162B"/>
    <w:rsid w:val="00391641"/>
    <w:rsid w:val="00391BC1"/>
    <w:rsid w:val="00391F23"/>
    <w:rsid w:val="003949E3"/>
    <w:rsid w:val="003961AE"/>
    <w:rsid w:val="003A24D7"/>
    <w:rsid w:val="003A2E11"/>
    <w:rsid w:val="003A5B5B"/>
    <w:rsid w:val="003A72DA"/>
    <w:rsid w:val="003A7345"/>
    <w:rsid w:val="003B1574"/>
    <w:rsid w:val="003B18C5"/>
    <w:rsid w:val="003B19BF"/>
    <w:rsid w:val="003B377B"/>
    <w:rsid w:val="003B3ED9"/>
    <w:rsid w:val="003B5FF5"/>
    <w:rsid w:val="003B6C0C"/>
    <w:rsid w:val="003C2148"/>
    <w:rsid w:val="003D096D"/>
    <w:rsid w:val="003D0FC2"/>
    <w:rsid w:val="003D1997"/>
    <w:rsid w:val="003D24EB"/>
    <w:rsid w:val="003D350E"/>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0E5D"/>
    <w:rsid w:val="00441213"/>
    <w:rsid w:val="00442D10"/>
    <w:rsid w:val="00442D58"/>
    <w:rsid w:val="00442FD1"/>
    <w:rsid w:val="0044763B"/>
    <w:rsid w:val="004477BE"/>
    <w:rsid w:val="004513E5"/>
    <w:rsid w:val="00451BF7"/>
    <w:rsid w:val="004550D5"/>
    <w:rsid w:val="004564EF"/>
    <w:rsid w:val="004577FD"/>
    <w:rsid w:val="004637A5"/>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45EE"/>
    <w:rsid w:val="004A6302"/>
    <w:rsid w:val="004A74EA"/>
    <w:rsid w:val="004B0673"/>
    <w:rsid w:val="004B1925"/>
    <w:rsid w:val="004B20F2"/>
    <w:rsid w:val="004B73B2"/>
    <w:rsid w:val="004D0B07"/>
    <w:rsid w:val="004D2426"/>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690"/>
    <w:rsid w:val="00501BE3"/>
    <w:rsid w:val="00503084"/>
    <w:rsid w:val="005038BE"/>
    <w:rsid w:val="005040D7"/>
    <w:rsid w:val="00506C84"/>
    <w:rsid w:val="00515230"/>
    <w:rsid w:val="00520CE6"/>
    <w:rsid w:val="00521047"/>
    <w:rsid w:val="005210A2"/>
    <w:rsid w:val="0052271B"/>
    <w:rsid w:val="005233FF"/>
    <w:rsid w:val="005247C6"/>
    <w:rsid w:val="005249AE"/>
    <w:rsid w:val="0052519A"/>
    <w:rsid w:val="005252F7"/>
    <w:rsid w:val="00525885"/>
    <w:rsid w:val="00526DC1"/>
    <w:rsid w:val="0053298C"/>
    <w:rsid w:val="00537417"/>
    <w:rsid w:val="00542480"/>
    <w:rsid w:val="00542A3E"/>
    <w:rsid w:val="00542C7B"/>
    <w:rsid w:val="00542FB6"/>
    <w:rsid w:val="005430D4"/>
    <w:rsid w:val="00546D81"/>
    <w:rsid w:val="00550DBF"/>
    <w:rsid w:val="00551383"/>
    <w:rsid w:val="00551AC9"/>
    <w:rsid w:val="0055302F"/>
    <w:rsid w:val="005532DB"/>
    <w:rsid w:val="00553631"/>
    <w:rsid w:val="005642FE"/>
    <w:rsid w:val="005651E8"/>
    <w:rsid w:val="0056704D"/>
    <w:rsid w:val="00570A4A"/>
    <w:rsid w:val="00571692"/>
    <w:rsid w:val="00577511"/>
    <w:rsid w:val="00580461"/>
    <w:rsid w:val="00582D11"/>
    <w:rsid w:val="005840DE"/>
    <w:rsid w:val="005850C9"/>
    <w:rsid w:val="00591BA0"/>
    <w:rsid w:val="00592A2A"/>
    <w:rsid w:val="00593220"/>
    <w:rsid w:val="00594EB3"/>
    <w:rsid w:val="005A1484"/>
    <w:rsid w:val="005A3166"/>
    <w:rsid w:val="005A35B3"/>
    <w:rsid w:val="005A3736"/>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2C3E"/>
    <w:rsid w:val="005F3041"/>
    <w:rsid w:val="005F4293"/>
    <w:rsid w:val="005F4D25"/>
    <w:rsid w:val="005F6500"/>
    <w:rsid w:val="00601232"/>
    <w:rsid w:val="00602B7C"/>
    <w:rsid w:val="006054C8"/>
    <w:rsid w:val="00605F3E"/>
    <w:rsid w:val="00606CEF"/>
    <w:rsid w:val="00606FA7"/>
    <w:rsid w:val="0060732F"/>
    <w:rsid w:val="006079C5"/>
    <w:rsid w:val="00610578"/>
    <w:rsid w:val="0061194F"/>
    <w:rsid w:val="00613E74"/>
    <w:rsid w:val="0061446F"/>
    <w:rsid w:val="00617BF9"/>
    <w:rsid w:val="006203EC"/>
    <w:rsid w:val="0062110A"/>
    <w:rsid w:val="0062518C"/>
    <w:rsid w:val="00627676"/>
    <w:rsid w:val="00627E7F"/>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6881"/>
    <w:rsid w:val="00666C0A"/>
    <w:rsid w:val="00667B55"/>
    <w:rsid w:val="00672733"/>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29FD"/>
    <w:rsid w:val="00692ECA"/>
    <w:rsid w:val="0069391A"/>
    <w:rsid w:val="0069414B"/>
    <w:rsid w:val="00694A56"/>
    <w:rsid w:val="00694BA0"/>
    <w:rsid w:val="00694BF1"/>
    <w:rsid w:val="0069538D"/>
    <w:rsid w:val="00695ABC"/>
    <w:rsid w:val="00695C16"/>
    <w:rsid w:val="00696681"/>
    <w:rsid w:val="006A08F6"/>
    <w:rsid w:val="006A1DB1"/>
    <w:rsid w:val="006A503E"/>
    <w:rsid w:val="006B25CF"/>
    <w:rsid w:val="006B2DAB"/>
    <w:rsid w:val="006B34AC"/>
    <w:rsid w:val="006B42A9"/>
    <w:rsid w:val="006B6226"/>
    <w:rsid w:val="006B6C9B"/>
    <w:rsid w:val="006B716B"/>
    <w:rsid w:val="006B7FE7"/>
    <w:rsid w:val="006C0C45"/>
    <w:rsid w:val="006C1AAF"/>
    <w:rsid w:val="006C2CC9"/>
    <w:rsid w:val="006C2E00"/>
    <w:rsid w:val="006C5D0E"/>
    <w:rsid w:val="006D22BC"/>
    <w:rsid w:val="006D2867"/>
    <w:rsid w:val="006D2E74"/>
    <w:rsid w:val="006D31FC"/>
    <w:rsid w:val="006D49D9"/>
    <w:rsid w:val="006D4C56"/>
    <w:rsid w:val="006D508A"/>
    <w:rsid w:val="006E5D4F"/>
    <w:rsid w:val="006E7D6C"/>
    <w:rsid w:val="006F0929"/>
    <w:rsid w:val="006F2B97"/>
    <w:rsid w:val="006F4CCA"/>
    <w:rsid w:val="006F4E5C"/>
    <w:rsid w:val="0070245F"/>
    <w:rsid w:val="007025C5"/>
    <w:rsid w:val="00703BDA"/>
    <w:rsid w:val="0070493C"/>
    <w:rsid w:val="0070635F"/>
    <w:rsid w:val="0071188D"/>
    <w:rsid w:val="007119FB"/>
    <w:rsid w:val="00712DA0"/>
    <w:rsid w:val="00713F69"/>
    <w:rsid w:val="00716815"/>
    <w:rsid w:val="0071685F"/>
    <w:rsid w:val="007172BD"/>
    <w:rsid w:val="007178EC"/>
    <w:rsid w:val="00721470"/>
    <w:rsid w:val="00722B5B"/>
    <w:rsid w:val="00726756"/>
    <w:rsid w:val="00727C38"/>
    <w:rsid w:val="00730EF4"/>
    <w:rsid w:val="0073109B"/>
    <w:rsid w:val="0073389D"/>
    <w:rsid w:val="00737F2D"/>
    <w:rsid w:val="00741204"/>
    <w:rsid w:val="00742FEB"/>
    <w:rsid w:val="00746414"/>
    <w:rsid w:val="0074668B"/>
    <w:rsid w:val="00746887"/>
    <w:rsid w:val="007478C0"/>
    <w:rsid w:val="007502FB"/>
    <w:rsid w:val="007525B9"/>
    <w:rsid w:val="007533B2"/>
    <w:rsid w:val="0076067F"/>
    <w:rsid w:val="00762F3B"/>
    <w:rsid w:val="00763B13"/>
    <w:rsid w:val="00764A6A"/>
    <w:rsid w:val="00767AE5"/>
    <w:rsid w:val="00771425"/>
    <w:rsid w:val="0078574C"/>
    <w:rsid w:val="0078605A"/>
    <w:rsid w:val="00794A53"/>
    <w:rsid w:val="007965C8"/>
    <w:rsid w:val="007A204F"/>
    <w:rsid w:val="007A2912"/>
    <w:rsid w:val="007A2F87"/>
    <w:rsid w:val="007A4548"/>
    <w:rsid w:val="007A660E"/>
    <w:rsid w:val="007B1E48"/>
    <w:rsid w:val="007B3EED"/>
    <w:rsid w:val="007B44A5"/>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7756"/>
    <w:rsid w:val="007D7B93"/>
    <w:rsid w:val="007E01CC"/>
    <w:rsid w:val="007E1304"/>
    <w:rsid w:val="007E4529"/>
    <w:rsid w:val="007E5580"/>
    <w:rsid w:val="007E5E26"/>
    <w:rsid w:val="007E60C2"/>
    <w:rsid w:val="007F1534"/>
    <w:rsid w:val="007F411C"/>
    <w:rsid w:val="007F4291"/>
    <w:rsid w:val="007F470C"/>
    <w:rsid w:val="007F4BD9"/>
    <w:rsid w:val="007F69DD"/>
    <w:rsid w:val="00800A4D"/>
    <w:rsid w:val="00800CCE"/>
    <w:rsid w:val="00801BAC"/>
    <w:rsid w:val="0080293A"/>
    <w:rsid w:val="00803690"/>
    <w:rsid w:val="00804434"/>
    <w:rsid w:val="008059F0"/>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4CC8"/>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1904"/>
    <w:rsid w:val="008619D2"/>
    <w:rsid w:val="00863A6D"/>
    <w:rsid w:val="00865FD6"/>
    <w:rsid w:val="008675FE"/>
    <w:rsid w:val="00873207"/>
    <w:rsid w:val="0087325C"/>
    <w:rsid w:val="00874815"/>
    <w:rsid w:val="0087574D"/>
    <w:rsid w:val="00880231"/>
    <w:rsid w:val="00883B84"/>
    <w:rsid w:val="0088520B"/>
    <w:rsid w:val="008879DC"/>
    <w:rsid w:val="008937EE"/>
    <w:rsid w:val="008948A1"/>
    <w:rsid w:val="00895329"/>
    <w:rsid w:val="008954AF"/>
    <w:rsid w:val="008958B9"/>
    <w:rsid w:val="00896879"/>
    <w:rsid w:val="00897ECD"/>
    <w:rsid w:val="008A0514"/>
    <w:rsid w:val="008A1815"/>
    <w:rsid w:val="008A1A63"/>
    <w:rsid w:val="008A2332"/>
    <w:rsid w:val="008A2C98"/>
    <w:rsid w:val="008A4599"/>
    <w:rsid w:val="008A71FF"/>
    <w:rsid w:val="008B1CEE"/>
    <w:rsid w:val="008B6D66"/>
    <w:rsid w:val="008C0045"/>
    <w:rsid w:val="008C395C"/>
    <w:rsid w:val="008C4002"/>
    <w:rsid w:val="008C4258"/>
    <w:rsid w:val="008C4680"/>
    <w:rsid w:val="008C47EA"/>
    <w:rsid w:val="008C5325"/>
    <w:rsid w:val="008C587F"/>
    <w:rsid w:val="008C7FC6"/>
    <w:rsid w:val="008D00E4"/>
    <w:rsid w:val="008D1D16"/>
    <w:rsid w:val="008D238B"/>
    <w:rsid w:val="008D3153"/>
    <w:rsid w:val="008D3640"/>
    <w:rsid w:val="008D5FDB"/>
    <w:rsid w:val="008D7743"/>
    <w:rsid w:val="008D785F"/>
    <w:rsid w:val="008E5BF9"/>
    <w:rsid w:val="008E6FA5"/>
    <w:rsid w:val="008F271C"/>
    <w:rsid w:val="008F5336"/>
    <w:rsid w:val="008F56E4"/>
    <w:rsid w:val="008F6405"/>
    <w:rsid w:val="008F6EB9"/>
    <w:rsid w:val="008F76E0"/>
    <w:rsid w:val="009008EE"/>
    <w:rsid w:val="00901A33"/>
    <w:rsid w:val="00901E76"/>
    <w:rsid w:val="00903EDA"/>
    <w:rsid w:val="00904ECA"/>
    <w:rsid w:val="00907CC9"/>
    <w:rsid w:val="00907F97"/>
    <w:rsid w:val="00911DC4"/>
    <w:rsid w:val="00916238"/>
    <w:rsid w:val="009162EC"/>
    <w:rsid w:val="00917C45"/>
    <w:rsid w:val="00925021"/>
    <w:rsid w:val="00925FA2"/>
    <w:rsid w:val="0092613E"/>
    <w:rsid w:val="00926F04"/>
    <w:rsid w:val="00927F44"/>
    <w:rsid w:val="00932D99"/>
    <w:rsid w:val="00932DD2"/>
    <w:rsid w:val="00934643"/>
    <w:rsid w:val="00946A22"/>
    <w:rsid w:val="00947D24"/>
    <w:rsid w:val="00952B82"/>
    <w:rsid w:val="00956073"/>
    <w:rsid w:val="00960BEC"/>
    <w:rsid w:val="00961AD3"/>
    <w:rsid w:val="00964B62"/>
    <w:rsid w:val="009670CA"/>
    <w:rsid w:val="0097181E"/>
    <w:rsid w:val="00971A55"/>
    <w:rsid w:val="00973F7B"/>
    <w:rsid w:val="0097562C"/>
    <w:rsid w:val="009762BB"/>
    <w:rsid w:val="00977EBF"/>
    <w:rsid w:val="009807DA"/>
    <w:rsid w:val="00981628"/>
    <w:rsid w:val="009835AC"/>
    <w:rsid w:val="00986742"/>
    <w:rsid w:val="00987D61"/>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2D0"/>
    <w:rsid w:val="009C6442"/>
    <w:rsid w:val="009C6981"/>
    <w:rsid w:val="009D1873"/>
    <w:rsid w:val="009D1D8D"/>
    <w:rsid w:val="009D357B"/>
    <w:rsid w:val="009D37CC"/>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34B7"/>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2145"/>
    <w:rsid w:val="00A728AE"/>
    <w:rsid w:val="00A740F0"/>
    <w:rsid w:val="00A8046D"/>
    <w:rsid w:val="00A83496"/>
    <w:rsid w:val="00A837BC"/>
    <w:rsid w:val="00A84126"/>
    <w:rsid w:val="00A87DBF"/>
    <w:rsid w:val="00A90007"/>
    <w:rsid w:val="00A9089A"/>
    <w:rsid w:val="00A92B70"/>
    <w:rsid w:val="00A972B1"/>
    <w:rsid w:val="00AA1069"/>
    <w:rsid w:val="00AA4BFC"/>
    <w:rsid w:val="00AA4C05"/>
    <w:rsid w:val="00AA4EC7"/>
    <w:rsid w:val="00AA7A23"/>
    <w:rsid w:val="00AB2251"/>
    <w:rsid w:val="00AB3F3B"/>
    <w:rsid w:val="00AB458C"/>
    <w:rsid w:val="00AB6316"/>
    <w:rsid w:val="00AC0333"/>
    <w:rsid w:val="00AC2EE5"/>
    <w:rsid w:val="00AC346A"/>
    <w:rsid w:val="00AC44ED"/>
    <w:rsid w:val="00AD1AC8"/>
    <w:rsid w:val="00AD493E"/>
    <w:rsid w:val="00AD5442"/>
    <w:rsid w:val="00AE0414"/>
    <w:rsid w:val="00AE22BD"/>
    <w:rsid w:val="00AE23F6"/>
    <w:rsid w:val="00AE25FF"/>
    <w:rsid w:val="00AE2EDF"/>
    <w:rsid w:val="00AF11A6"/>
    <w:rsid w:val="00AF22CA"/>
    <w:rsid w:val="00AF2DCE"/>
    <w:rsid w:val="00AF3982"/>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3A21"/>
    <w:rsid w:val="00B35087"/>
    <w:rsid w:val="00B35871"/>
    <w:rsid w:val="00B404E8"/>
    <w:rsid w:val="00B40C55"/>
    <w:rsid w:val="00B42DBB"/>
    <w:rsid w:val="00B448A4"/>
    <w:rsid w:val="00B44915"/>
    <w:rsid w:val="00B44C01"/>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3B66"/>
    <w:rsid w:val="00B74BF6"/>
    <w:rsid w:val="00B777DE"/>
    <w:rsid w:val="00B80E15"/>
    <w:rsid w:val="00B82823"/>
    <w:rsid w:val="00B83611"/>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973"/>
    <w:rsid w:val="00BD1F60"/>
    <w:rsid w:val="00BD4D31"/>
    <w:rsid w:val="00BD6378"/>
    <w:rsid w:val="00BE0CEB"/>
    <w:rsid w:val="00BE0DEA"/>
    <w:rsid w:val="00BE14DA"/>
    <w:rsid w:val="00BE28C8"/>
    <w:rsid w:val="00BE2CDF"/>
    <w:rsid w:val="00BE42FD"/>
    <w:rsid w:val="00BE6DA4"/>
    <w:rsid w:val="00BF1C12"/>
    <w:rsid w:val="00BF2885"/>
    <w:rsid w:val="00BF341F"/>
    <w:rsid w:val="00BF46CB"/>
    <w:rsid w:val="00BF5EB8"/>
    <w:rsid w:val="00C00281"/>
    <w:rsid w:val="00C00B4D"/>
    <w:rsid w:val="00C01CE5"/>
    <w:rsid w:val="00C029C5"/>
    <w:rsid w:val="00C030A9"/>
    <w:rsid w:val="00C03C6A"/>
    <w:rsid w:val="00C043D5"/>
    <w:rsid w:val="00C0656C"/>
    <w:rsid w:val="00C107E9"/>
    <w:rsid w:val="00C145FB"/>
    <w:rsid w:val="00C14753"/>
    <w:rsid w:val="00C1588C"/>
    <w:rsid w:val="00C159E8"/>
    <w:rsid w:val="00C21B94"/>
    <w:rsid w:val="00C21D00"/>
    <w:rsid w:val="00C22051"/>
    <w:rsid w:val="00C22B84"/>
    <w:rsid w:val="00C273A2"/>
    <w:rsid w:val="00C31E32"/>
    <w:rsid w:val="00C35228"/>
    <w:rsid w:val="00C35906"/>
    <w:rsid w:val="00C36583"/>
    <w:rsid w:val="00C42C49"/>
    <w:rsid w:val="00C42EBE"/>
    <w:rsid w:val="00C4370C"/>
    <w:rsid w:val="00C461DF"/>
    <w:rsid w:val="00C46C7B"/>
    <w:rsid w:val="00C50C43"/>
    <w:rsid w:val="00C51C96"/>
    <w:rsid w:val="00C52427"/>
    <w:rsid w:val="00C524E0"/>
    <w:rsid w:val="00C554BA"/>
    <w:rsid w:val="00C56736"/>
    <w:rsid w:val="00C57DA5"/>
    <w:rsid w:val="00C648DF"/>
    <w:rsid w:val="00C64BBA"/>
    <w:rsid w:val="00C6766A"/>
    <w:rsid w:val="00C67A63"/>
    <w:rsid w:val="00C71F27"/>
    <w:rsid w:val="00C71F6A"/>
    <w:rsid w:val="00C723FA"/>
    <w:rsid w:val="00C74155"/>
    <w:rsid w:val="00C747EA"/>
    <w:rsid w:val="00C807C6"/>
    <w:rsid w:val="00C817BC"/>
    <w:rsid w:val="00C82275"/>
    <w:rsid w:val="00C825DF"/>
    <w:rsid w:val="00C84FD4"/>
    <w:rsid w:val="00C901B5"/>
    <w:rsid w:val="00C926D8"/>
    <w:rsid w:val="00C92CBC"/>
    <w:rsid w:val="00C92FE1"/>
    <w:rsid w:val="00C97253"/>
    <w:rsid w:val="00CA01DF"/>
    <w:rsid w:val="00CA58FD"/>
    <w:rsid w:val="00CA6D3F"/>
    <w:rsid w:val="00CB1486"/>
    <w:rsid w:val="00CB409D"/>
    <w:rsid w:val="00CB4579"/>
    <w:rsid w:val="00CB659D"/>
    <w:rsid w:val="00CC0DDB"/>
    <w:rsid w:val="00CC308F"/>
    <w:rsid w:val="00CC350F"/>
    <w:rsid w:val="00CC48AF"/>
    <w:rsid w:val="00CC75CA"/>
    <w:rsid w:val="00CC75DB"/>
    <w:rsid w:val="00CC7ABF"/>
    <w:rsid w:val="00CD2094"/>
    <w:rsid w:val="00CD3445"/>
    <w:rsid w:val="00CD38F6"/>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EA4"/>
    <w:rsid w:val="00D33932"/>
    <w:rsid w:val="00D34C53"/>
    <w:rsid w:val="00D351BB"/>
    <w:rsid w:val="00D37164"/>
    <w:rsid w:val="00D4156E"/>
    <w:rsid w:val="00D41841"/>
    <w:rsid w:val="00D44EFA"/>
    <w:rsid w:val="00D45D83"/>
    <w:rsid w:val="00D46567"/>
    <w:rsid w:val="00D47964"/>
    <w:rsid w:val="00D50283"/>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422F"/>
    <w:rsid w:val="00DB6A63"/>
    <w:rsid w:val="00DB7112"/>
    <w:rsid w:val="00DC077C"/>
    <w:rsid w:val="00DC132A"/>
    <w:rsid w:val="00DC14E2"/>
    <w:rsid w:val="00DC34C3"/>
    <w:rsid w:val="00DC452A"/>
    <w:rsid w:val="00DC6713"/>
    <w:rsid w:val="00DD7205"/>
    <w:rsid w:val="00DD7305"/>
    <w:rsid w:val="00DE03A4"/>
    <w:rsid w:val="00DE2EC9"/>
    <w:rsid w:val="00DE3DD7"/>
    <w:rsid w:val="00DE40F1"/>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4773"/>
    <w:rsid w:val="00E14885"/>
    <w:rsid w:val="00E21D10"/>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45A43"/>
    <w:rsid w:val="00E50A2C"/>
    <w:rsid w:val="00E5176E"/>
    <w:rsid w:val="00E519EC"/>
    <w:rsid w:val="00E51A43"/>
    <w:rsid w:val="00E555AB"/>
    <w:rsid w:val="00E644A2"/>
    <w:rsid w:val="00E64616"/>
    <w:rsid w:val="00E64CCC"/>
    <w:rsid w:val="00E677EB"/>
    <w:rsid w:val="00E7025F"/>
    <w:rsid w:val="00E75DC5"/>
    <w:rsid w:val="00E75F78"/>
    <w:rsid w:val="00E76459"/>
    <w:rsid w:val="00E800C9"/>
    <w:rsid w:val="00E8138F"/>
    <w:rsid w:val="00E81D26"/>
    <w:rsid w:val="00E82F3E"/>
    <w:rsid w:val="00E83F47"/>
    <w:rsid w:val="00E85E6D"/>
    <w:rsid w:val="00E87CAC"/>
    <w:rsid w:val="00E90066"/>
    <w:rsid w:val="00E90A92"/>
    <w:rsid w:val="00E92285"/>
    <w:rsid w:val="00E92390"/>
    <w:rsid w:val="00E929E6"/>
    <w:rsid w:val="00E93EE7"/>
    <w:rsid w:val="00E948FB"/>
    <w:rsid w:val="00E953DE"/>
    <w:rsid w:val="00E974F5"/>
    <w:rsid w:val="00EA0756"/>
    <w:rsid w:val="00EB06C7"/>
    <w:rsid w:val="00EB3925"/>
    <w:rsid w:val="00EB3F2E"/>
    <w:rsid w:val="00EB764F"/>
    <w:rsid w:val="00EB7DEA"/>
    <w:rsid w:val="00EC132D"/>
    <w:rsid w:val="00EC4280"/>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5D05"/>
    <w:rsid w:val="00EE626C"/>
    <w:rsid w:val="00EE6F2E"/>
    <w:rsid w:val="00EF1C17"/>
    <w:rsid w:val="00EF40C9"/>
    <w:rsid w:val="00EF4F3B"/>
    <w:rsid w:val="00F01615"/>
    <w:rsid w:val="00F01D59"/>
    <w:rsid w:val="00F04246"/>
    <w:rsid w:val="00F0428E"/>
    <w:rsid w:val="00F07675"/>
    <w:rsid w:val="00F11C5A"/>
    <w:rsid w:val="00F159A8"/>
    <w:rsid w:val="00F15E0E"/>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604B"/>
    <w:rsid w:val="00F6064D"/>
    <w:rsid w:val="00F613A3"/>
    <w:rsid w:val="00F63F0B"/>
    <w:rsid w:val="00F66ABB"/>
    <w:rsid w:val="00F7184E"/>
    <w:rsid w:val="00F74B8A"/>
    <w:rsid w:val="00F76678"/>
    <w:rsid w:val="00F76B74"/>
    <w:rsid w:val="00F77E5E"/>
    <w:rsid w:val="00F83CF6"/>
    <w:rsid w:val="00F84329"/>
    <w:rsid w:val="00F85298"/>
    <w:rsid w:val="00F86C9F"/>
    <w:rsid w:val="00F87E8C"/>
    <w:rsid w:val="00F94E4F"/>
    <w:rsid w:val="00F9574E"/>
    <w:rsid w:val="00F963A8"/>
    <w:rsid w:val="00F96E3D"/>
    <w:rsid w:val="00F96F36"/>
    <w:rsid w:val="00F96FC9"/>
    <w:rsid w:val="00F972DB"/>
    <w:rsid w:val="00FA099A"/>
    <w:rsid w:val="00FA1CEA"/>
    <w:rsid w:val="00FA27AC"/>
    <w:rsid w:val="00FA2BB7"/>
    <w:rsid w:val="00FA3040"/>
    <w:rsid w:val="00FA365A"/>
    <w:rsid w:val="00FA4BFD"/>
    <w:rsid w:val="00FA4F53"/>
    <w:rsid w:val="00FB04F6"/>
    <w:rsid w:val="00FB09FD"/>
    <w:rsid w:val="00FB166B"/>
    <w:rsid w:val="00FB4D60"/>
    <w:rsid w:val="00FB7854"/>
    <w:rsid w:val="00FC24F2"/>
    <w:rsid w:val="00FC3EFA"/>
    <w:rsid w:val="00FC5238"/>
    <w:rsid w:val="00FC5B3C"/>
    <w:rsid w:val="00FC712D"/>
    <w:rsid w:val="00FD014E"/>
    <w:rsid w:val="00FD06A7"/>
    <w:rsid w:val="00FD2891"/>
    <w:rsid w:val="00FD2AE1"/>
    <w:rsid w:val="00FD311E"/>
    <w:rsid w:val="00FD4C0D"/>
    <w:rsid w:val="00FD5A13"/>
    <w:rsid w:val="00FE31BC"/>
    <w:rsid w:val="00FE4388"/>
    <w:rsid w:val="00FE4D5B"/>
    <w:rsid w:val="00FE4E31"/>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 w:type="character" w:styleId="af2">
    <w:name w:val="Emphasis"/>
    <w:basedOn w:val="a0"/>
    <w:uiPriority w:val="20"/>
    <w:qFormat/>
    <w:rsid w:val="00D45D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938101160">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09C7B-40F0-4791-9766-8AB745066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895</Words>
  <Characters>4476</Characters>
  <Application>Microsoft Office Word</Application>
  <DocSecurity>0</DocSecurity>
  <Lines>37</Lines>
  <Paragraphs>10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3</cp:revision>
  <cp:lastPrinted>2020-12-30T10:56:00Z</cp:lastPrinted>
  <dcterms:created xsi:type="dcterms:W3CDTF">2021-01-19T15:00:00Z</dcterms:created>
  <dcterms:modified xsi:type="dcterms:W3CDTF">2021-01-22T13:55:00Z</dcterms:modified>
</cp:coreProperties>
</file>